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77897" w14:textId="77777777" w:rsidR="001028F0" w:rsidRDefault="007A373D" w:rsidP="001028F0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Science  Global </w:t>
      </w:r>
    </w:p>
    <w:p w14:paraId="1FE9FB3F" w14:textId="77777777" w:rsidR="007A373D" w:rsidRPr="007A373D" w:rsidRDefault="007A373D" w:rsidP="001028F0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Kinder</w:t>
      </w:r>
    </w:p>
    <w:p w14:paraId="4D212CDB" w14:textId="48B3D364" w:rsidR="001028F0" w:rsidRPr="007A373D" w:rsidRDefault="007A373D" w:rsidP="001028F0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 Period</w:t>
      </w:r>
    </w:p>
    <w:p w14:paraId="0CC2999D" w14:textId="50485F22" w:rsidR="00BF0158" w:rsidRDefault="001028F0" w:rsidP="001028F0">
      <w:pPr>
        <w:rPr>
          <w:ins w:id="0" w:author="claudia fayad" w:date="2013-03-11T13:45:00Z"/>
          <w:lang w:val="es-ES"/>
        </w:rPr>
      </w:pPr>
      <w:r w:rsidRPr="001028F0">
        <w:rPr>
          <w:sz w:val="28"/>
          <w:szCs w:val="28"/>
          <w:lang w:val="es-ES"/>
        </w:rPr>
        <w:t xml:space="preserve">En el área de las Ciencias, los estudiantes indagaron </w:t>
      </w:r>
      <w:ins w:id="1" w:author="claudia fayad" w:date="2013-03-11T13:43:00Z">
        <w:r w:rsidR="00B572E9">
          <w:rPr>
            <w:sz w:val="28"/>
            <w:szCs w:val="28"/>
            <w:lang w:val="es-ES"/>
          </w:rPr>
          <w:t xml:space="preserve">acerca de </w:t>
        </w:r>
      </w:ins>
      <w:r w:rsidRPr="001028F0">
        <w:rPr>
          <w:sz w:val="28"/>
          <w:szCs w:val="28"/>
          <w:lang w:val="es-ES"/>
        </w:rPr>
        <w:t xml:space="preserve">los diferentes tipos de adaptaciones que los seres vivientes </w:t>
      </w:r>
      <w:del w:id="2" w:author="claudia fayad" w:date="2013-03-11T13:43:00Z">
        <w:r w:rsidRPr="001028F0" w:rsidDel="00B572E9">
          <w:rPr>
            <w:sz w:val="28"/>
            <w:szCs w:val="28"/>
            <w:lang w:val="es-ES"/>
          </w:rPr>
          <w:delText>tienen</w:delText>
        </w:r>
      </w:del>
      <w:ins w:id="3" w:author="claudia fayad" w:date="2013-03-11T13:43:00Z">
        <w:r w:rsidR="00B572E9">
          <w:rPr>
            <w:sz w:val="28"/>
            <w:szCs w:val="28"/>
            <w:lang w:val="es-ES"/>
          </w:rPr>
          <w:t>desarrollan,</w:t>
        </w:r>
      </w:ins>
      <w:r w:rsidRPr="001028F0">
        <w:rPr>
          <w:sz w:val="28"/>
          <w:szCs w:val="28"/>
          <w:lang w:val="es-ES"/>
        </w:rPr>
        <w:t xml:space="preserve"> y cómo éstas les ayudan a ajustarse a su medio. De igual manera, identificaron qué necesitan los seres vivientes para sobrevivir y preservar su especie</w:t>
      </w:r>
      <w:ins w:id="4" w:author="claudia fayad" w:date="2013-03-11T13:43:00Z">
        <w:r w:rsidR="00B572E9">
          <w:rPr>
            <w:sz w:val="28"/>
            <w:szCs w:val="28"/>
            <w:lang w:val="es-ES"/>
          </w:rPr>
          <w:t>,</w:t>
        </w:r>
      </w:ins>
      <w:r w:rsidRPr="001028F0">
        <w:rPr>
          <w:sz w:val="28"/>
          <w:szCs w:val="28"/>
          <w:lang w:val="es-ES"/>
        </w:rPr>
        <w:t xml:space="preserve"> e indagaron sobre cómo algunos insectos sociales dividen su trabajo</w:t>
      </w:r>
      <w:ins w:id="5" w:author="claudia fayad" w:date="2013-03-11T13:44:00Z">
        <w:r w:rsidR="00B572E9">
          <w:rPr>
            <w:sz w:val="28"/>
            <w:szCs w:val="28"/>
            <w:lang w:val="es-ES"/>
          </w:rPr>
          <w:t xml:space="preserve"> entre ellos</w:t>
        </w:r>
      </w:ins>
      <w:r w:rsidRPr="001028F0">
        <w:rPr>
          <w:sz w:val="28"/>
          <w:szCs w:val="28"/>
          <w:lang w:val="es-ES"/>
        </w:rPr>
        <w:t xml:space="preserve">. Este </w:t>
      </w:r>
      <w:del w:id="6" w:author="claudia fayad" w:date="2013-03-11T13:44:00Z">
        <w:r w:rsidRPr="001028F0" w:rsidDel="00B572E9">
          <w:rPr>
            <w:sz w:val="28"/>
            <w:szCs w:val="28"/>
            <w:lang w:val="es-ES"/>
          </w:rPr>
          <w:delText xml:space="preserve">trabajo </w:delText>
        </w:r>
      </w:del>
      <w:ins w:id="7" w:author="claudia fayad" w:date="2013-03-11T13:44:00Z">
        <w:r w:rsidR="00B572E9">
          <w:rPr>
            <w:sz w:val="28"/>
            <w:szCs w:val="28"/>
            <w:lang w:val="es-ES"/>
          </w:rPr>
          <w:t>aprendizaje</w:t>
        </w:r>
        <w:r w:rsidR="00B572E9" w:rsidRPr="001028F0">
          <w:rPr>
            <w:sz w:val="28"/>
            <w:szCs w:val="28"/>
            <w:lang w:val="es-ES"/>
          </w:rPr>
          <w:t xml:space="preserve"> </w:t>
        </w:r>
      </w:ins>
      <w:r w:rsidRPr="001028F0">
        <w:rPr>
          <w:sz w:val="28"/>
          <w:szCs w:val="28"/>
          <w:lang w:val="es-ES"/>
        </w:rPr>
        <w:t>se llevó a cabo a través de charlas con expertos, salidas pedagógicas</w:t>
      </w:r>
      <w:ins w:id="8" w:author="claudia fayad" w:date="2013-03-11T13:44:00Z">
        <w:r w:rsidR="00B572E9">
          <w:rPr>
            <w:sz w:val="28"/>
            <w:szCs w:val="28"/>
            <w:lang w:val="es-ES"/>
          </w:rPr>
          <w:t xml:space="preserve"> y</w:t>
        </w:r>
      </w:ins>
      <w:del w:id="9" w:author="claudia fayad" w:date="2013-03-11T13:44:00Z">
        <w:r w:rsidRPr="001028F0" w:rsidDel="00B572E9">
          <w:rPr>
            <w:sz w:val="28"/>
            <w:szCs w:val="28"/>
            <w:lang w:val="es-ES"/>
          </w:rPr>
          <w:delText>,</w:delText>
        </w:r>
      </w:del>
      <w:r w:rsidRPr="001028F0">
        <w:rPr>
          <w:sz w:val="28"/>
          <w:szCs w:val="28"/>
          <w:lang w:val="es-ES"/>
        </w:rPr>
        <w:t xml:space="preserve"> vistas a la biblioteca, entre otras formas de indagación</w:t>
      </w:r>
      <w:r w:rsidRPr="001028F0">
        <w:rPr>
          <w:lang w:val="es-ES"/>
        </w:rPr>
        <w:t>.</w:t>
      </w:r>
    </w:p>
    <w:p w14:paraId="6D813BDD" w14:textId="77777777" w:rsidR="00B572E9" w:rsidRDefault="00B572E9" w:rsidP="001028F0">
      <w:pPr>
        <w:rPr>
          <w:ins w:id="10" w:author="claudia fayad" w:date="2013-03-11T13:45:00Z"/>
          <w:lang w:val="es-ES"/>
        </w:rPr>
      </w:pPr>
    </w:p>
    <w:p w14:paraId="3ADADBF3" w14:textId="77777777" w:rsidR="00B572E9" w:rsidRPr="00EB7780" w:rsidRDefault="00B572E9" w:rsidP="00B572E9">
      <w:pPr>
        <w:jc w:val="center"/>
        <w:rPr>
          <w:ins w:id="11" w:author="claudia fayad" w:date="2013-03-11T13:45:00Z"/>
          <w:sz w:val="32"/>
          <w:szCs w:val="32"/>
        </w:rPr>
      </w:pPr>
      <w:ins w:id="12" w:author="claudia fayad" w:date="2013-03-11T13:45:00Z">
        <w:r w:rsidRPr="00EB7780">
          <w:rPr>
            <w:sz w:val="32"/>
            <w:szCs w:val="32"/>
          </w:rPr>
          <w:t>Level of Performance Science II Period</w:t>
        </w:r>
      </w:ins>
    </w:p>
    <w:p w14:paraId="7934D4B0" w14:textId="77777777" w:rsidR="00B572E9" w:rsidRPr="00EB7780" w:rsidRDefault="00B572E9" w:rsidP="00B572E9">
      <w:pPr>
        <w:rPr>
          <w:ins w:id="13" w:author="claudia fayad" w:date="2013-03-11T13:45:00Z"/>
          <w:sz w:val="32"/>
          <w:szCs w:val="32"/>
        </w:rPr>
      </w:pPr>
      <w:ins w:id="14" w:author="claudia fayad" w:date="2013-03-11T13:45:00Z">
        <w:r>
          <w:rPr>
            <w:sz w:val="32"/>
            <w:szCs w:val="32"/>
          </w:rPr>
          <w:t xml:space="preserve">     </w:t>
        </w:r>
      </w:ins>
    </w:p>
    <w:p w14:paraId="7AD054DA" w14:textId="77777777" w:rsidR="00B572E9" w:rsidRPr="00B572E9" w:rsidRDefault="00B572E9" w:rsidP="00B572E9">
      <w:pPr>
        <w:rPr>
          <w:ins w:id="15" w:author="claudia fayad" w:date="2013-03-11T13:45:00Z"/>
          <w:b/>
          <w:sz w:val="32"/>
          <w:szCs w:val="32"/>
          <w:lang w:val="es-CO"/>
          <w:rPrChange w:id="16" w:author="claudia fayad" w:date="2013-03-11T13:45:00Z">
            <w:rPr>
              <w:ins w:id="17" w:author="claudia fayad" w:date="2013-03-11T13:45:00Z"/>
              <w:b/>
              <w:sz w:val="32"/>
              <w:szCs w:val="32"/>
            </w:rPr>
          </w:rPrChange>
        </w:rPr>
      </w:pPr>
      <w:ins w:id="18" w:author="claudia fayad" w:date="2013-03-11T13:45:00Z">
        <w:r w:rsidRPr="00B572E9">
          <w:rPr>
            <w:b/>
            <w:sz w:val="32"/>
            <w:szCs w:val="32"/>
            <w:lang w:val="es-CO"/>
            <w:rPrChange w:id="19" w:author="claudia fayad" w:date="2013-03-11T13:45:00Z">
              <w:rPr>
                <w:b/>
                <w:sz w:val="32"/>
                <w:szCs w:val="32"/>
              </w:rPr>
            </w:rPrChange>
          </w:rPr>
          <w:t>A</w:t>
        </w:r>
      </w:ins>
    </w:p>
    <w:p w14:paraId="25542536" w14:textId="1F4FB7BB" w:rsidR="00B572E9" w:rsidRPr="00B572E9" w:rsidRDefault="00B572E9" w:rsidP="00B572E9">
      <w:pPr>
        <w:rPr>
          <w:ins w:id="20" w:author="claudia fayad" w:date="2013-03-11T13:45:00Z"/>
          <w:sz w:val="32"/>
          <w:szCs w:val="32"/>
          <w:lang w:val="es-CO"/>
          <w:rPrChange w:id="21" w:author="claudia fayad" w:date="2013-03-11T13:45:00Z">
            <w:rPr>
              <w:ins w:id="22" w:author="claudia fayad" w:date="2013-03-11T13:45:00Z"/>
              <w:sz w:val="32"/>
              <w:szCs w:val="32"/>
            </w:rPr>
          </w:rPrChange>
        </w:rPr>
      </w:pPr>
      <w:ins w:id="23" w:author="claudia fayad" w:date="2013-03-11T13:45:00Z">
        <w:r w:rsidRPr="00B572E9">
          <w:rPr>
            <w:sz w:val="32"/>
            <w:szCs w:val="32"/>
            <w:lang w:val="es-CO"/>
          </w:rPr>
          <w:t xml:space="preserve">En el área de </w:t>
        </w:r>
      </w:ins>
      <w:ins w:id="24" w:author="claudia fayad" w:date="2013-03-11T13:46:00Z">
        <w:r>
          <w:rPr>
            <w:sz w:val="32"/>
            <w:szCs w:val="32"/>
            <w:lang w:val="es-CO"/>
          </w:rPr>
          <w:t>C</w:t>
        </w:r>
      </w:ins>
      <w:ins w:id="25" w:author="claudia fayad" w:date="2013-03-11T13:45:00Z">
        <w:r w:rsidRPr="00B572E9">
          <w:rPr>
            <w:sz w:val="32"/>
            <w:szCs w:val="32"/>
            <w:lang w:val="es-CO"/>
            <w:rPrChange w:id="26" w:author="claudia fayad" w:date="2013-03-11T13:45:00Z">
              <w:rPr>
                <w:sz w:val="32"/>
                <w:szCs w:val="32"/>
              </w:rPr>
            </w:rPrChange>
          </w:rPr>
          <w:t xml:space="preserve">iencias, ________ fue capaz de identificar las adaptaciones que </w:t>
        </w:r>
      </w:ins>
      <w:ins w:id="27" w:author="claudia fayad" w:date="2013-03-11T13:46:00Z">
        <w:r>
          <w:rPr>
            <w:sz w:val="32"/>
            <w:szCs w:val="32"/>
            <w:lang w:val="es-CO"/>
          </w:rPr>
          <w:t>desarrollan</w:t>
        </w:r>
      </w:ins>
      <w:ins w:id="28" w:author="claudia fayad" w:date="2013-03-11T13:45:00Z">
        <w:r w:rsidRPr="00B572E9">
          <w:rPr>
            <w:sz w:val="32"/>
            <w:szCs w:val="32"/>
            <w:lang w:val="es-CO"/>
            <w:rPrChange w:id="29" w:author="claudia fayad" w:date="2013-03-11T13:45:00Z">
              <w:rPr>
                <w:sz w:val="32"/>
                <w:szCs w:val="32"/>
              </w:rPr>
            </w:rPrChange>
          </w:rPr>
          <w:t xml:space="preserve"> los seres vivientes par</w:t>
        </w:r>
        <w:r w:rsidRPr="00B572E9">
          <w:rPr>
            <w:sz w:val="32"/>
            <w:szCs w:val="32"/>
            <w:lang w:val="es-CO"/>
          </w:rPr>
          <w:t>a poder sobrevivir y agregó otr</w:t>
        </w:r>
        <w:r>
          <w:rPr>
            <w:sz w:val="32"/>
            <w:szCs w:val="32"/>
            <w:lang w:val="es-CO"/>
          </w:rPr>
          <w:t>a</w:t>
        </w:r>
        <w:r w:rsidRPr="00B572E9">
          <w:rPr>
            <w:sz w:val="32"/>
            <w:szCs w:val="32"/>
            <w:lang w:val="es-CO"/>
            <w:rPrChange w:id="30" w:author="claudia fayad" w:date="2013-03-11T13:45:00Z">
              <w:rPr>
                <w:sz w:val="32"/>
                <w:szCs w:val="32"/>
              </w:rPr>
            </w:rPrChange>
          </w:rPr>
          <w:t>s de manera independiente. Igualmente, identificó</w:t>
        </w:r>
        <w:r w:rsidRPr="00B572E9">
          <w:rPr>
            <w:sz w:val="32"/>
            <w:szCs w:val="32"/>
            <w:lang w:val="es-CO"/>
          </w:rPr>
          <w:t xml:space="preserve"> las causas </w:t>
        </w:r>
        <w:r>
          <w:rPr>
            <w:sz w:val="32"/>
            <w:szCs w:val="32"/>
            <w:lang w:val="es-CO"/>
          </w:rPr>
          <w:t xml:space="preserve">por las cuales </w:t>
        </w:r>
        <w:r w:rsidRPr="00B572E9">
          <w:rPr>
            <w:sz w:val="32"/>
            <w:szCs w:val="32"/>
            <w:lang w:val="es-CO"/>
            <w:rPrChange w:id="31" w:author="claudia fayad" w:date="2013-03-11T13:45:00Z">
              <w:rPr>
                <w:sz w:val="32"/>
                <w:szCs w:val="32"/>
              </w:rPr>
            </w:rPrChange>
          </w:rPr>
          <w:t>algunos seres vivientes están en vías de extinción y agregó otras consultadas por su cuenta. Por otra parte, comprendió que los insectos sociales pueden organizarse para trabajar en equipo e identificó</w:t>
        </w:r>
        <w:r>
          <w:rPr>
            <w:sz w:val="32"/>
            <w:szCs w:val="32"/>
            <w:lang w:val="es-CO"/>
          </w:rPr>
          <w:t>,</w:t>
        </w:r>
        <w:r w:rsidRPr="00B572E9">
          <w:rPr>
            <w:sz w:val="32"/>
            <w:szCs w:val="32"/>
            <w:lang w:val="es-CO"/>
            <w:rPrChange w:id="32" w:author="claudia fayad" w:date="2013-03-11T13:45:00Z">
              <w:rPr>
                <w:sz w:val="32"/>
                <w:szCs w:val="32"/>
              </w:rPr>
            </w:rPrChange>
          </w:rPr>
          <w:t xml:space="preserve"> en las hormigas</w:t>
        </w:r>
        <w:r w:rsidRPr="00B572E9">
          <w:rPr>
            <w:sz w:val="32"/>
            <w:szCs w:val="32"/>
            <w:lang w:val="es-CO"/>
          </w:rPr>
          <w:t>, cu</w:t>
        </w:r>
      </w:ins>
      <w:ins w:id="33" w:author="claudia fayad" w:date="2013-03-11T13:46:00Z">
        <w:r>
          <w:rPr>
            <w:sz w:val="32"/>
            <w:szCs w:val="32"/>
            <w:lang w:val="es-CO"/>
          </w:rPr>
          <w:t>á</w:t>
        </w:r>
      </w:ins>
      <w:ins w:id="34" w:author="claudia fayad" w:date="2013-03-11T13:45:00Z">
        <w:r w:rsidRPr="00B572E9">
          <w:rPr>
            <w:sz w:val="32"/>
            <w:szCs w:val="32"/>
            <w:lang w:val="es-CO"/>
            <w:rPrChange w:id="35" w:author="claudia fayad" w:date="2013-03-11T13:45:00Z">
              <w:rPr>
                <w:sz w:val="32"/>
                <w:szCs w:val="32"/>
              </w:rPr>
            </w:rPrChange>
          </w:rPr>
          <w:t>l es su contribución de acuerdo a su casta.</w:t>
        </w:r>
      </w:ins>
    </w:p>
    <w:p w14:paraId="28243F64" w14:textId="77777777" w:rsidR="00B572E9" w:rsidRPr="00B572E9" w:rsidRDefault="00B572E9" w:rsidP="00B572E9">
      <w:pPr>
        <w:rPr>
          <w:ins w:id="36" w:author="claudia fayad" w:date="2013-03-11T13:45:00Z"/>
          <w:b/>
          <w:sz w:val="32"/>
          <w:szCs w:val="32"/>
          <w:lang w:val="es-CO"/>
          <w:rPrChange w:id="37" w:author="claudia fayad" w:date="2013-03-11T13:45:00Z">
            <w:rPr>
              <w:ins w:id="38" w:author="claudia fayad" w:date="2013-03-11T13:45:00Z"/>
              <w:b/>
              <w:sz w:val="32"/>
              <w:szCs w:val="32"/>
            </w:rPr>
          </w:rPrChange>
        </w:rPr>
      </w:pPr>
      <w:ins w:id="39" w:author="claudia fayad" w:date="2013-03-11T13:45:00Z">
        <w:r w:rsidRPr="00B572E9">
          <w:rPr>
            <w:b/>
            <w:sz w:val="32"/>
            <w:szCs w:val="32"/>
            <w:lang w:val="es-CO"/>
            <w:rPrChange w:id="40" w:author="claudia fayad" w:date="2013-03-11T13:45:00Z">
              <w:rPr>
                <w:b/>
                <w:sz w:val="32"/>
                <w:szCs w:val="32"/>
              </w:rPr>
            </w:rPrChange>
          </w:rPr>
          <w:t>B</w:t>
        </w:r>
      </w:ins>
    </w:p>
    <w:p w14:paraId="11A0B0B4" w14:textId="7797D5D0" w:rsidR="00B572E9" w:rsidRPr="00B572E9" w:rsidRDefault="00B572E9" w:rsidP="00B572E9">
      <w:pPr>
        <w:rPr>
          <w:ins w:id="41" w:author="claudia fayad" w:date="2013-03-11T13:45:00Z"/>
          <w:sz w:val="32"/>
          <w:szCs w:val="32"/>
          <w:lang w:val="es-CO"/>
          <w:rPrChange w:id="42" w:author="claudia fayad" w:date="2013-03-11T13:45:00Z">
            <w:rPr>
              <w:ins w:id="43" w:author="claudia fayad" w:date="2013-03-11T13:45:00Z"/>
              <w:sz w:val="32"/>
              <w:szCs w:val="32"/>
            </w:rPr>
          </w:rPrChange>
        </w:rPr>
      </w:pPr>
      <w:ins w:id="44" w:author="claudia fayad" w:date="2013-03-11T13:45:00Z">
        <w:r w:rsidRPr="00B572E9">
          <w:rPr>
            <w:sz w:val="32"/>
            <w:szCs w:val="32"/>
            <w:lang w:val="es-CO"/>
          </w:rPr>
          <w:t xml:space="preserve">En el área de </w:t>
        </w:r>
      </w:ins>
      <w:ins w:id="45" w:author="claudia fayad" w:date="2013-03-11T13:46:00Z">
        <w:r>
          <w:rPr>
            <w:sz w:val="32"/>
            <w:szCs w:val="32"/>
            <w:lang w:val="es-CO"/>
          </w:rPr>
          <w:t>C</w:t>
        </w:r>
      </w:ins>
      <w:ins w:id="46" w:author="claudia fayad" w:date="2013-03-11T13:45:00Z">
        <w:r w:rsidRPr="00B572E9">
          <w:rPr>
            <w:sz w:val="32"/>
            <w:szCs w:val="32"/>
            <w:lang w:val="es-CO"/>
            <w:rPrChange w:id="47" w:author="claudia fayad" w:date="2013-03-11T13:45:00Z">
              <w:rPr>
                <w:sz w:val="32"/>
                <w:szCs w:val="32"/>
              </w:rPr>
            </w:rPrChange>
          </w:rPr>
          <w:t xml:space="preserve">iencias, ________ fue capaz de identificar las adaptaciones que </w:t>
        </w:r>
      </w:ins>
      <w:ins w:id="48" w:author="claudia fayad" w:date="2013-03-11T13:46:00Z">
        <w:r>
          <w:rPr>
            <w:sz w:val="32"/>
            <w:szCs w:val="32"/>
            <w:lang w:val="es-CO"/>
          </w:rPr>
          <w:t>desarrollan</w:t>
        </w:r>
      </w:ins>
      <w:ins w:id="49" w:author="claudia fayad" w:date="2013-03-11T13:45:00Z">
        <w:r w:rsidRPr="00B572E9">
          <w:rPr>
            <w:sz w:val="32"/>
            <w:szCs w:val="32"/>
            <w:lang w:val="es-CO"/>
            <w:rPrChange w:id="50" w:author="claudia fayad" w:date="2013-03-11T13:45:00Z">
              <w:rPr>
                <w:sz w:val="32"/>
                <w:szCs w:val="32"/>
              </w:rPr>
            </w:rPrChange>
          </w:rPr>
          <w:t xml:space="preserve"> los seres vivientes para poder sobrevivir. Igualmente, identificó todas las causas </w:t>
        </w:r>
      </w:ins>
      <w:ins w:id="51" w:author="claudia fayad" w:date="2013-03-11T13:46:00Z">
        <w:r>
          <w:rPr>
            <w:sz w:val="32"/>
            <w:szCs w:val="32"/>
            <w:lang w:val="es-CO"/>
          </w:rPr>
          <w:t xml:space="preserve">por las cuales </w:t>
        </w:r>
      </w:ins>
      <w:ins w:id="52" w:author="claudia fayad" w:date="2013-03-11T13:45:00Z">
        <w:r w:rsidRPr="00B572E9">
          <w:rPr>
            <w:sz w:val="32"/>
            <w:szCs w:val="32"/>
            <w:lang w:val="es-CO"/>
            <w:rPrChange w:id="53" w:author="claudia fayad" w:date="2013-03-11T13:45:00Z">
              <w:rPr>
                <w:sz w:val="32"/>
                <w:szCs w:val="32"/>
              </w:rPr>
            </w:rPrChange>
          </w:rPr>
          <w:t>algunos seres vivientes están en vías de extinción. Por otra parte, comprendió que los insectos sociales pueden organizarse para trabajar en equipo e identificó</w:t>
        </w:r>
      </w:ins>
      <w:ins w:id="54" w:author="claudia fayad" w:date="2013-03-11T13:47:00Z">
        <w:r>
          <w:rPr>
            <w:sz w:val="32"/>
            <w:szCs w:val="32"/>
            <w:lang w:val="es-CO"/>
          </w:rPr>
          <w:t>,</w:t>
        </w:r>
      </w:ins>
      <w:ins w:id="55" w:author="claudia fayad" w:date="2013-03-11T13:45:00Z">
        <w:r w:rsidRPr="00B572E9">
          <w:rPr>
            <w:sz w:val="32"/>
            <w:szCs w:val="32"/>
            <w:lang w:val="es-CO"/>
          </w:rPr>
          <w:t xml:space="preserve"> en las hormigas, cu</w:t>
        </w:r>
      </w:ins>
      <w:ins w:id="56" w:author="claudia fayad" w:date="2013-03-11T13:47:00Z">
        <w:r>
          <w:rPr>
            <w:sz w:val="32"/>
            <w:szCs w:val="32"/>
            <w:lang w:val="es-CO"/>
          </w:rPr>
          <w:t>á</w:t>
        </w:r>
      </w:ins>
      <w:ins w:id="57" w:author="claudia fayad" w:date="2013-03-11T13:45:00Z">
        <w:r w:rsidRPr="00B572E9">
          <w:rPr>
            <w:sz w:val="32"/>
            <w:szCs w:val="32"/>
            <w:lang w:val="es-CO"/>
            <w:rPrChange w:id="58" w:author="claudia fayad" w:date="2013-03-11T13:45:00Z">
              <w:rPr>
                <w:sz w:val="32"/>
                <w:szCs w:val="32"/>
              </w:rPr>
            </w:rPrChange>
          </w:rPr>
          <w:t>l es su contribución de acuerdo a su casta.</w:t>
        </w:r>
      </w:ins>
    </w:p>
    <w:p w14:paraId="5CA7A6E8" w14:textId="77777777" w:rsidR="00B572E9" w:rsidRPr="00B572E9" w:rsidRDefault="00B572E9" w:rsidP="00B572E9">
      <w:pPr>
        <w:rPr>
          <w:ins w:id="59" w:author="claudia fayad" w:date="2013-03-11T13:45:00Z"/>
          <w:b/>
          <w:sz w:val="32"/>
          <w:szCs w:val="32"/>
          <w:lang w:val="es-CO"/>
          <w:rPrChange w:id="60" w:author="claudia fayad" w:date="2013-03-11T13:45:00Z">
            <w:rPr>
              <w:ins w:id="61" w:author="claudia fayad" w:date="2013-03-11T13:45:00Z"/>
              <w:b/>
              <w:sz w:val="32"/>
              <w:szCs w:val="32"/>
            </w:rPr>
          </w:rPrChange>
        </w:rPr>
      </w:pPr>
    </w:p>
    <w:p w14:paraId="26BAF0FE" w14:textId="77777777" w:rsidR="00B572E9" w:rsidRPr="00B572E9" w:rsidRDefault="00B572E9" w:rsidP="00B572E9">
      <w:pPr>
        <w:rPr>
          <w:ins w:id="62" w:author="claudia fayad" w:date="2013-03-11T13:45:00Z"/>
          <w:b/>
          <w:sz w:val="32"/>
          <w:szCs w:val="32"/>
          <w:lang w:val="es-CO"/>
          <w:rPrChange w:id="63" w:author="claudia fayad" w:date="2013-03-11T13:47:00Z">
            <w:rPr>
              <w:ins w:id="64" w:author="claudia fayad" w:date="2013-03-11T13:45:00Z"/>
              <w:b/>
              <w:sz w:val="32"/>
              <w:szCs w:val="32"/>
            </w:rPr>
          </w:rPrChange>
        </w:rPr>
      </w:pPr>
      <w:ins w:id="65" w:author="claudia fayad" w:date="2013-03-11T13:45:00Z">
        <w:r w:rsidRPr="00B572E9">
          <w:rPr>
            <w:b/>
            <w:sz w:val="32"/>
            <w:szCs w:val="32"/>
            <w:lang w:val="es-CO"/>
            <w:rPrChange w:id="66" w:author="claudia fayad" w:date="2013-03-11T13:47:00Z">
              <w:rPr>
                <w:b/>
                <w:sz w:val="32"/>
                <w:szCs w:val="32"/>
              </w:rPr>
            </w:rPrChange>
          </w:rPr>
          <w:t>C</w:t>
        </w:r>
      </w:ins>
    </w:p>
    <w:p w14:paraId="6CBC0A86" w14:textId="7577CFB0" w:rsidR="00B572E9" w:rsidRPr="00B572E9" w:rsidRDefault="00B572E9" w:rsidP="00B572E9">
      <w:pPr>
        <w:rPr>
          <w:ins w:id="67" w:author="claudia fayad" w:date="2013-03-11T13:45:00Z"/>
          <w:sz w:val="32"/>
          <w:szCs w:val="32"/>
          <w:lang w:val="es-CO"/>
          <w:rPrChange w:id="68" w:author="claudia fayad" w:date="2013-03-11T13:45:00Z">
            <w:rPr>
              <w:ins w:id="69" w:author="claudia fayad" w:date="2013-03-11T13:45:00Z"/>
              <w:sz w:val="32"/>
              <w:szCs w:val="32"/>
            </w:rPr>
          </w:rPrChange>
        </w:rPr>
      </w:pPr>
      <w:ins w:id="70" w:author="claudia fayad" w:date="2013-03-11T13:45:00Z">
        <w:r w:rsidRPr="00B572E9">
          <w:rPr>
            <w:sz w:val="32"/>
            <w:szCs w:val="32"/>
            <w:lang w:val="es-CO"/>
          </w:rPr>
          <w:t xml:space="preserve">En el área de </w:t>
        </w:r>
      </w:ins>
      <w:ins w:id="71" w:author="claudia fayad" w:date="2013-03-11T13:47:00Z">
        <w:r>
          <w:rPr>
            <w:sz w:val="32"/>
            <w:szCs w:val="32"/>
            <w:lang w:val="es-CO"/>
          </w:rPr>
          <w:t>C</w:t>
        </w:r>
      </w:ins>
      <w:ins w:id="72" w:author="claudia fayad" w:date="2013-03-11T13:45:00Z">
        <w:r w:rsidRPr="00B572E9">
          <w:rPr>
            <w:sz w:val="32"/>
            <w:szCs w:val="32"/>
            <w:lang w:val="es-CO"/>
            <w:rPrChange w:id="73" w:author="claudia fayad" w:date="2013-03-11T13:45:00Z">
              <w:rPr>
                <w:sz w:val="32"/>
                <w:szCs w:val="32"/>
              </w:rPr>
            </w:rPrChange>
          </w:rPr>
          <w:t xml:space="preserve">iencias, ________ logró identificar algunas de las adaptaciones que </w:t>
        </w:r>
      </w:ins>
      <w:ins w:id="74" w:author="claudia fayad" w:date="2013-03-11T13:48:00Z">
        <w:r>
          <w:rPr>
            <w:sz w:val="32"/>
            <w:szCs w:val="32"/>
            <w:lang w:val="es-CO"/>
          </w:rPr>
          <w:t>desarrollan</w:t>
        </w:r>
      </w:ins>
      <w:ins w:id="75" w:author="claudia fayad" w:date="2013-03-11T13:45:00Z">
        <w:r w:rsidRPr="00B572E9">
          <w:rPr>
            <w:sz w:val="32"/>
            <w:szCs w:val="32"/>
            <w:lang w:val="es-CO"/>
            <w:rPrChange w:id="76" w:author="claudia fayad" w:date="2013-03-11T13:45:00Z">
              <w:rPr>
                <w:sz w:val="32"/>
                <w:szCs w:val="32"/>
              </w:rPr>
            </w:rPrChange>
          </w:rPr>
          <w:t xml:space="preserve"> los seres vivientes para poder sobrevivir. Igualmente, identificó algunas de las causas </w:t>
        </w:r>
      </w:ins>
      <w:ins w:id="77" w:author="claudia fayad" w:date="2013-03-11T13:48:00Z">
        <w:r>
          <w:rPr>
            <w:sz w:val="32"/>
            <w:szCs w:val="32"/>
            <w:lang w:val="es-CO"/>
          </w:rPr>
          <w:t>por las cuales</w:t>
        </w:r>
      </w:ins>
      <w:ins w:id="78" w:author="claudia fayad" w:date="2013-03-11T13:45:00Z">
        <w:r w:rsidRPr="00B572E9">
          <w:rPr>
            <w:sz w:val="32"/>
            <w:szCs w:val="32"/>
            <w:lang w:val="es-CO"/>
            <w:rPrChange w:id="79" w:author="claudia fayad" w:date="2013-03-11T13:45:00Z">
              <w:rPr>
                <w:sz w:val="32"/>
                <w:szCs w:val="32"/>
              </w:rPr>
            </w:rPrChange>
          </w:rPr>
          <w:t xml:space="preserve"> algunos seres vivientes están en vías de extinción. Por otra parte, comprendió que los insectos sociales pueden organizarse para trabajar en equipo e identificó</w:t>
        </w:r>
      </w:ins>
      <w:ins w:id="80" w:author="claudia fayad" w:date="2013-03-11T13:48:00Z">
        <w:r>
          <w:rPr>
            <w:sz w:val="32"/>
            <w:szCs w:val="32"/>
            <w:lang w:val="es-CO"/>
          </w:rPr>
          <w:t>,</w:t>
        </w:r>
      </w:ins>
      <w:ins w:id="81" w:author="claudia fayad" w:date="2013-03-11T13:45:00Z">
        <w:r w:rsidRPr="00B572E9">
          <w:rPr>
            <w:sz w:val="32"/>
            <w:szCs w:val="32"/>
            <w:lang w:val="es-CO"/>
            <w:rPrChange w:id="82" w:author="claudia fayad" w:date="2013-03-11T13:45:00Z">
              <w:rPr>
                <w:sz w:val="32"/>
                <w:szCs w:val="32"/>
              </w:rPr>
            </w:rPrChange>
          </w:rPr>
          <w:t xml:space="preserve"> en algunas clases de hormigas, </w:t>
        </w:r>
        <w:proofErr w:type="spellStart"/>
        <w:r w:rsidRPr="00B572E9">
          <w:rPr>
            <w:sz w:val="32"/>
            <w:szCs w:val="32"/>
            <w:lang w:val="es-CO"/>
            <w:rPrChange w:id="83" w:author="claudia fayad" w:date="2013-03-11T13:45:00Z">
              <w:rPr>
                <w:sz w:val="32"/>
                <w:szCs w:val="32"/>
              </w:rPr>
            </w:rPrChange>
          </w:rPr>
          <w:t>cual</w:t>
        </w:r>
        <w:proofErr w:type="spellEnd"/>
        <w:r w:rsidRPr="00B572E9">
          <w:rPr>
            <w:sz w:val="32"/>
            <w:szCs w:val="32"/>
            <w:lang w:val="es-CO"/>
            <w:rPrChange w:id="84" w:author="claudia fayad" w:date="2013-03-11T13:45:00Z">
              <w:rPr>
                <w:sz w:val="32"/>
                <w:szCs w:val="32"/>
              </w:rPr>
            </w:rPrChange>
          </w:rPr>
          <w:t xml:space="preserve"> es su contribución.</w:t>
        </w:r>
      </w:ins>
    </w:p>
    <w:p w14:paraId="04ECB71C" w14:textId="77777777" w:rsidR="00B572E9" w:rsidRPr="00B572E9" w:rsidRDefault="00B572E9" w:rsidP="00B572E9">
      <w:pPr>
        <w:rPr>
          <w:ins w:id="85" w:author="claudia fayad" w:date="2013-03-11T13:45:00Z"/>
          <w:b/>
          <w:sz w:val="32"/>
          <w:szCs w:val="32"/>
          <w:lang w:val="es-CO"/>
          <w:rPrChange w:id="86" w:author="claudia fayad" w:date="2013-03-11T13:45:00Z">
            <w:rPr>
              <w:ins w:id="87" w:author="claudia fayad" w:date="2013-03-11T13:45:00Z"/>
              <w:b/>
              <w:sz w:val="32"/>
              <w:szCs w:val="32"/>
            </w:rPr>
          </w:rPrChange>
        </w:rPr>
      </w:pPr>
    </w:p>
    <w:p w14:paraId="08396D8A" w14:textId="77777777" w:rsidR="00B572E9" w:rsidRPr="00B572E9" w:rsidRDefault="00B572E9" w:rsidP="00B572E9">
      <w:pPr>
        <w:rPr>
          <w:ins w:id="88" w:author="claudia fayad" w:date="2013-03-11T13:45:00Z"/>
          <w:sz w:val="32"/>
          <w:szCs w:val="32"/>
          <w:lang w:val="es-CO"/>
          <w:rPrChange w:id="89" w:author="claudia fayad" w:date="2013-03-11T13:45:00Z">
            <w:rPr>
              <w:ins w:id="90" w:author="claudia fayad" w:date="2013-03-11T13:45:00Z"/>
              <w:sz w:val="32"/>
              <w:szCs w:val="32"/>
            </w:rPr>
          </w:rPrChange>
        </w:rPr>
      </w:pPr>
      <w:ins w:id="91" w:author="claudia fayad" w:date="2013-03-11T13:45:00Z">
        <w:r w:rsidRPr="00B572E9">
          <w:rPr>
            <w:b/>
            <w:sz w:val="32"/>
            <w:szCs w:val="32"/>
            <w:lang w:val="es-CO"/>
            <w:rPrChange w:id="92" w:author="claudia fayad" w:date="2013-03-11T13:45:00Z">
              <w:rPr>
                <w:b/>
                <w:sz w:val="32"/>
                <w:szCs w:val="32"/>
              </w:rPr>
            </w:rPrChange>
          </w:rPr>
          <w:t>D</w:t>
        </w:r>
        <w:r w:rsidRPr="00B572E9">
          <w:rPr>
            <w:sz w:val="32"/>
            <w:szCs w:val="32"/>
            <w:lang w:val="es-CO"/>
            <w:rPrChange w:id="93" w:author="claudia fayad" w:date="2013-03-11T13:45:00Z">
              <w:rPr>
                <w:sz w:val="32"/>
                <w:szCs w:val="32"/>
              </w:rPr>
            </w:rPrChange>
          </w:rPr>
          <w:t xml:space="preserve"> </w:t>
        </w:r>
      </w:ins>
    </w:p>
    <w:p w14:paraId="1E2BFBBC" w14:textId="7D8E28FD" w:rsidR="00B572E9" w:rsidRPr="00B572E9" w:rsidRDefault="00B572E9" w:rsidP="00B572E9">
      <w:pPr>
        <w:rPr>
          <w:ins w:id="94" w:author="claudia fayad" w:date="2013-03-11T13:45:00Z"/>
          <w:sz w:val="32"/>
          <w:szCs w:val="32"/>
          <w:lang w:val="es-CO"/>
          <w:rPrChange w:id="95" w:author="claudia fayad" w:date="2013-03-11T13:45:00Z">
            <w:rPr>
              <w:ins w:id="96" w:author="claudia fayad" w:date="2013-03-11T13:45:00Z"/>
              <w:sz w:val="32"/>
              <w:szCs w:val="32"/>
            </w:rPr>
          </w:rPrChange>
        </w:rPr>
      </w:pPr>
      <w:ins w:id="97" w:author="claudia fayad" w:date="2013-03-11T13:45:00Z">
        <w:r w:rsidRPr="00B572E9">
          <w:rPr>
            <w:sz w:val="32"/>
            <w:szCs w:val="32"/>
            <w:lang w:val="es-CO"/>
            <w:rPrChange w:id="98" w:author="claudia fayad" w:date="2013-03-11T13:45:00Z">
              <w:rPr>
                <w:sz w:val="32"/>
                <w:szCs w:val="32"/>
              </w:rPr>
            </w:rPrChange>
          </w:rPr>
          <w:t>En el área de</w:t>
        </w:r>
        <w:r w:rsidRPr="00B572E9">
          <w:rPr>
            <w:sz w:val="32"/>
            <w:szCs w:val="32"/>
            <w:lang w:val="es-CO"/>
          </w:rPr>
          <w:t xml:space="preserve"> </w:t>
        </w:r>
      </w:ins>
      <w:ins w:id="99" w:author="claudia fayad" w:date="2013-03-11T13:48:00Z">
        <w:r>
          <w:rPr>
            <w:sz w:val="32"/>
            <w:szCs w:val="32"/>
            <w:lang w:val="es-CO"/>
          </w:rPr>
          <w:t>C</w:t>
        </w:r>
      </w:ins>
      <w:ins w:id="100" w:author="claudia fayad" w:date="2013-03-11T13:45:00Z">
        <w:r w:rsidRPr="00B572E9">
          <w:rPr>
            <w:sz w:val="32"/>
            <w:szCs w:val="32"/>
            <w:lang w:val="es-CO"/>
            <w:rPrChange w:id="101" w:author="claudia fayad" w:date="2013-03-11T13:45:00Z">
              <w:rPr>
                <w:sz w:val="32"/>
                <w:szCs w:val="32"/>
              </w:rPr>
            </w:rPrChange>
          </w:rPr>
          <w:t xml:space="preserve">iencias, ________ se le dificultó identificar las adaptaciones que tienen los seres vivientes para poder sobrevivir. Igualmente, identificó pocas causas </w:t>
        </w:r>
      </w:ins>
      <w:ins w:id="102" w:author="claudia fayad" w:date="2013-03-11T13:50:00Z">
        <w:r>
          <w:rPr>
            <w:sz w:val="32"/>
            <w:szCs w:val="32"/>
            <w:lang w:val="es-CO"/>
          </w:rPr>
          <w:t>por las que</w:t>
        </w:r>
      </w:ins>
      <w:ins w:id="103" w:author="claudia fayad" w:date="2013-03-11T13:45:00Z">
        <w:r w:rsidRPr="00B572E9">
          <w:rPr>
            <w:sz w:val="32"/>
            <w:szCs w:val="32"/>
            <w:lang w:val="es-CO"/>
            <w:rPrChange w:id="104" w:author="claudia fayad" w:date="2013-03-11T13:45:00Z">
              <w:rPr>
                <w:sz w:val="32"/>
                <w:szCs w:val="32"/>
              </w:rPr>
            </w:rPrChange>
          </w:rPr>
          <w:t xml:space="preserve"> algunos seres vivientes están en vías de extinción. Por otra parte, con apoyo</w:t>
        </w:r>
      </w:ins>
      <w:ins w:id="105" w:author="claudia fayad" w:date="2013-03-11T13:50:00Z">
        <w:r>
          <w:rPr>
            <w:sz w:val="32"/>
            <w:szCs w:val="32"/>
            <w:lang w:val="es-CO"/>
          </w:rPr>
          <w:t>,</w:t>
        </w:r>
      </w:ins>
      <w:ins w:id="106" w:author="claudia fayad" w:date="2013-03-11T13:45:00Z">
        <w:r w:rsidRPr="00B572E9">
          <w:rPr>
            <w:sz w:val="32"/>
            <w:szCs w:val="32"/>
            <w:lang w:val="es-CO"/>
            <w:rPrChange w:id="107" w:author="claudia fayad" w:date="2013-03-11T13:45:00Z">
              <w:rPr>
                <w:sz w:val="32"/>
                <w:szCs w:val="32"/>
              </w:rPr>
            </w:rPrChange>
          </w:rPr>
          <w:t xml:space="preserve"> logró comprender que los insectos sociales pueden organizarse para trabajar en equipo; sin embargo, se le dificultó identificar</w:t>
        </w:r>
      </w:ins>
      <w:ins w:id="108" w:author="claudia fayad" w:date="2013-03-11T13:50:00Z">
        <w:r>
          <w:rPr>
            <w:sz w:val="32"/>
            <w:szCs w:val="32"/>
            <w:lang w:val="es-CO"/>
          </w:rPr>
          <w:t>,</w:t>
        </w:r>
      </w:ins>
      <w:ins w:id="109" w:author="claudia fayad" w:date="2013-03-11T13:45:00Z">
        <w:r w:rsidRPr="00B572E9">
          <w:rPr>
            <w:sz w:val="32"/>
            <w:szCs w:val="32"/>
            <w:lang w:val="es-CO"/>
          </w:rPr>
          <w:t xml:space="preserve"> en las hormigas, cu</w:t>
        </w:r>
      </w:ins>
      <w:ins w:id="110" w:author="claudia fayad" w:date="2013-03-11T13:50:00Z">
        <w:r>
          <w:rPr>
            <w:sz w:val="32"/>
            <w:szCs w:val="32"/>
            <w:lang w:val="es-CO"/>
          </w:rPr>
          <w:t>á</w:t>
        </w:r>
      </w:ins>
      <w:ins w:id="111" w:author="claudia fayad" w:date="2013-03-11T13:45:00Z">
        <w:r w:rsidRPr="00B572E9">
          <w:rPr>
            <w:sz w:val="32"/>
            <w:szCs w:val="32"/>
            <w:lang w:val="es-CO"/>
            <w:rPrChange w:id="112" w:author="claudia fayad" w:date="2013-03-11T13:45:00Z">
              <w:rPr>
                <w:sz w:val="32"/>
                <w:szCs w:val="32"/>
              </w:rPr>
            </w:rPrChange>
          </w:rPr>
          <w:t>l es su contribución de acuerdo a su casta.</w:t>
        </w:r>
      </w:ins>
    </w:p>
    <w:p w14:paraId="18652268" w14:textId="77777777" w:rsidR="00B572E9" w:rsidRPr="00B572E9" w:rsidRDefault="00B572E9" w:rsidP="00B572E9">
      <w:pPr>
        <w:rPr>
          <w:ins w:id="113" w:author="claudia fayad" w:date="2013-03-11T13:45:00Z"/>
          <w:b/>
          <w:sz w:val="32"/>
          <w:szCs w:val="32"/>
          <w:lang w:val="es-CO"/>
          <w:rPrChange w:id="114" w:author="claudia fayad" w:date="2013-03-11T13:45:00Z">
            <w:rPr>
              <w:ins w:id="115" w:author="claudia fayad" w:date="2013-03-11T13:45:00Z"/>
              <w:b/>
              <w:sz w:val="32"/>
              <w:szCs w:val="32"/>
            </w:rPr>
          </w:rPrChange>
        </w:rPr>
      </w:pPr>
    </w:p>
    <w:p w14:paraId="11E28A28" w14:textId="57F21699" w:rsidR="000635A3" w:rsidRDefault="000635A3">
      <w:pPr>
        <w:rPr>
          <w:ins w:id="116" w:author="claudia fayad" w:date="2013-03-11T13:54:00Z"/>
          <w:lang w:val="es-CO"/>
        </w:rPr>
      </w:pPr>
      <w:ins w:id="117" w:author="claudia fayad" w:date="2013-03-11T13:54:00Z">
        <w:r>
          <w:rPr>
            <w:lang w:val="es-CO"/>
          </w:rPr>
          <w:br w:type="page"/>
        </w:r>
      </w:ins>
    </w:p>
    <w:p w14:paraId="3098BCB4" w14:textId="6E8C1A6F" w:rsidR="000635A3" w:rsidRDefault="000635A3" w:rsidP="000635A3">
      <w:pPr>
        <w:rPr>
          <w:ins w:id="118" w:author="claudia fayad" w:date="2013-03-11T13:54:00Z"/>
          <w:rFonts w:ascii="Calibri" w:hAnsi="Calibri" w:cs="Calibri"/>
          <w:color w:val="000000"/>
          <w:lang w:val="es-US"/>
        </w:rPr>
      </w:pPr>
      <w:ins w:id="119" w:author="claudia fayad" w:date="2013-03-11T13:54:00Z">
        <w:r>
          <w:rPr>
            <w:rFonts w:ascii="Calibri" w:hAnsi="Calibri" w:cs="Calibri"/>
            <w:color w:val="000000"/>
            <w:lang w:val="es-US"/>
          </w:rPr>
          <w:t>GLOBAL DE SOCIALES</w:t>
        </w:r>
      </w:ins>
    </w:p>
    <w:p w14:paraId="782B4F93" w14:textId="2A4A94A4" w:rsidR="000635A3" w:rsidRPr="000635A3" w:rsidRDefault="000635A3" w:rsidP="000635A3">
      <w:pPr>
        <w:rPr>
          <w:ins w:id="120" w:author="claudia fayad" w:date="2013-03-11T13:54:00Z"/>
          <w:lang w:val="es-CO"/>
          <w:rPrChange w:id="121" w:author="claudia fayad" w:date="2013-03-11T13:54:00Z">
            <w:rPr>
              <w:ins w:id="122" w:author="claudia fayad" w:date="2013-03-11T13:54:00Z"/>
            </w:rPr>
          </w:rPrChange>
        </w:rPr>
      </w:pPr>
      <w:ins w:id="123" w:author="claudia fayad" w:date="2013-03-11T13:54:00Z">
        <w:r>
          <w:rPr>
            <w:rFonts w:ascii="Calibri" w:hAnsi="Calibri" w:cs="Calibri"/>
            <w:color w:val="000000"/>
            <w:lang w:val="es-US"/>
          </w:rPr>
          <w:t xml:space="preserve">En el área de Sociales, durante este segundo periodo se cubrieron los temas transdisciplinarios  Cómo funciona el mundo (How The </w:t>
        </w:r>
        <w:proofErr w:type="spellStart"/>
        <w:r>
          <w:rPr>
            <w:rFonts w:ascii="Calibri" w:hAnsi="Calibri" w:cs="Calibri"/>
            <w:color w:val="000000"/>
            <w:lang w:val="es-US"/>
          </w:rPr>
          <w:t>World</w:t>
        </w:r>
        <w:proofErr w:type="spellEnd"/>
        <w:r>
          <w:rPr>
            <w:rFonts w:ascii="Calibri" w:hAnsi="Calibri" w:cs="Calibri"/>
            <w:color w:val="000000"/>
            <w:lang w:val="es-US"/>
          </w:rPr>
          <w:t xml:space="preserve"> Works)  y Cómo nos organizamos (</w:t>
        </w:r>
        <w:r w:rsidR="00E20281">
          <w:rPr>
            <w:rFonts w:ascii="Calibri" w:hAnsi="Calibri" w:cs="Calibri"/>
            <w:color w:val="000000"/>
            <w:lang w:val="es-US"/>
          </w:rPr>
          <w:t xml:space="preserve">How We Organise </w:t>
        </w:r>
        <w:proofErr w:type="spellStart"/>
        <w:r w:rsidR="00E20281">
          <w:rPr>
            <w:rFonts w:ascii="Calibri" w:hAnsi="Calibri" w:cs="Calibri"/>
            <w:color w:val="000000"/>
            <w:lang w:val="es-US"/>
          </w:rPr>
          <w:t>Ourselves</w:t>
        </w:r>
        <w:proofErr w:type="spellEnd"/>
        <w:r w:rsidR="00E20281">
          <w:rPr>
            <w:rFonts w:ascii="Calibri" w:hAnsi="Calibri" w:cs="Calibri"/>
            <w:color w:val="000000"/>
            <w:lang w:val="es-US"/>
          </w:rPr>
          <w:t>) en l</w:t>
        </w:r>
      </w:ins>
      <w:ins w:id="124" w:author="claudia fayad" w:date="2013-03-11T13:57:00Z">
        <w:r w:rsidR="00E20281">
          <w:rPr>
            <w:rFonts w:ascii="Calibri" w:hAnsi="Calibri" w:cs="Calibri"/>
            <w:color w:val="000000"/>
            <w:lang w:val="es-US"/>
          </w:rPr>
          <w:t>o</w:t>
        </w:r>
      </w:ins>
      <w:ins w:id="125" w:author="claudia fayad" w:date="2013-03-11T13:54:00Z">
        <w:r>
          <w:rPr>
            <w:rFonts w:ascii="Calibri" w:hAnsi="Calibri" w:cs="Calibri"/>
            <w:color w:val="000000"/>
            <w:lang w:val="es-US"/>
          </w:rPr>
          <w:t xml:space="preserve">s cuales los estudiantes indagaron acerca de cómo las personas deben cuidar </w:t>
        </w:r>
      </w:ins>
      <w:ins w:id="126" w:author="claudia fayad" w:date="2013-03-11T13:57:00Z">
        <w:r w:rsidR="00E20281">
          <w:rPr>
            <w:rFonts w:ascii="Calibri" w:hAnsi="Calibri" w:cs="Calibri"/>
            <w:color w:val="000000"/>
            <w:lang w:val="es-US"/>
          </w:rPr>
          <w:t>d</w:t>
        </w:r>
      </w:ins>
      <w:ins w:id="127" w:author="claudia fayad" w:date="2013-03-11T13:54:00Z">
        <w:r>
          <w:rPr>
            <w:rFonts w:ascii="Calibri" w:hAnsi="Calibri" w:cs="Calibri"/>
            <w:color w:val="000000"/>
            <w:lang w:val="es-US"/>
          </w:rPr>
          <w:t>el medio ambiente para preservar las especies, de cómo las personas se organizan para crecer como  comunidad</w:t>
        </w:r>
      </w:ins>
      <w:ins w:id="128" w:author="claudia fayad" w:date="2013-03-11T13:57:00Z">
        <w:r w:rsidR="00E20281">
          <w:rPr>
            <w:rFonts w:ascii="Calibri" w:hAnsi="Calibri" w:cs="Calibri"/>
            <w:color w:val="000000"/>
            <w:lang w:val="es-US"/>
          </w:rPr>
          <w:t>,</w:t>
        </w:r>
      </w:ins>
      <w:ins w:id="129" w:author="claudia fayad" w:date="2013-03-11T13:54:00Z">
        <w:r>
          <w:rPr>
            <w:rFonts w:ascii="Calibri" w:hAnsi="Calibri" w:cs="Calibri"/>
            <w:color w:val="000000"/>
            <w:lang w:val="es-US"/>
          </w:rPr>
          <w:t xml:space="preserve"> y el </w:t>
        </w:r>
        <w:proofErr w:type="spellStart"/>
        <w:r>
          <w:rPr>
            <w:rFonts w:ascii="Calibri" w:hAnsi="Calibri" w:cs="Calibri"/>
            <w:color w:val="000000"/>
            <w:lang w:val="es-US"/>
          </w:rPr>
          <w:t>por</w:t>
        </w:r>
      </w:ins>
      <w:ins w:id="130" w:author="claudia fayad" w:date="2013-03-11T13:57:00Z">
        <w:r w:rsidR="00E20281">
          <w:rPr>
            <w:rFonts w:ascii="Calibri" w:hAnsi="Calibri" w:cs="Calibri"/>
            <w:color w:val="000000"/>
            <w:lang w:val="es-US"/>
          </w:rPr>
          <w:t xml:space="preserve"> </w:t>
        </w:r>
      </w:ins>
      <w:ins w:id="131" w:author="claudia fayad" w:date="2013-03-11T13:54:00Z">
        <w:r w:rsidR="00E20281">
          <w:rPr>
            <w:rFonts w:ascii="Calibri" w:hAnsi="Calibri" w:cs="Calibri"/>
            <w:color w:val="000000"/>
            <w:lang w:val="es-US"/>
          </w:rPr>
          <w:t>qué</w:t>
        </w:r>
        <w:proofErr w:type="spellEnd"/>
        <w:r w:rsidR="00E20281">
          <w:rPr>
            <w:rFonts w:ascii="Calibri" w:hAnsi="Calibri" w:cs="Calibri"/>
            <w:color w:val="000000"/>
            <w:lang w:val="es-US"/>
          </w:rPr>
          <w:t xml:space="preserve"> </w:t>
        </w:r>
        <w:r>
          <w:rPr>
            <w:rFonts w:ascii="Calibri" w:hAnsi="Calibri" w:cs="Calibri"/>
            <w:color w:val="000000"/>
            <w:lang w:val="es-US"/>
          </w:rPr>
          <w:t>el trabajo en equipo requiere de la contribución de cada individuo.</w:t>
        </w:r>
      </w:ins>
    </w:p>
    <w:p w14:paraId="7DF386B4" w14:textId="77777777" w:rsidR="00E20281" w:rsidRDefault="00E20281" w:rsidP="00E20281">
      <w:pPr>
        <w:jc w:val="both"/>
        <w:rPr>
          <w:ins w:id="132" w:author="claudia fayad" w:date="2013-03-11T13:59:00Z"/>
          <w:rFonts w:cs="Calibri"/>
          <w:sz w:val="24"/>
          <w:szCs w:val="24"/>
          <w:u w:val="single"/>
        </w:rPr>
      </w:pPr>
    </w:p>
    <w:p w14:paraId="0827BB05" w14:textId="77777777" w:rsidR="00E20281" w:rsidRPr="00E20281" w:rsidRDefault="00E20281" w:rsidP="00E20281">
      <w:pPr>
        <w:jc w:val="both"/>
        <w:rPr>
          <w:ins w:id="133" w:author="claudia fayad" w:date="2013-03-11T13:59:00Z"/>
          <w:rFonts w:cs="Calibri"/>
          <w:sz w:val="24"/>
          <w:szCs w:val="24"/>
          <w:u w:val="single"/>
          <w:lang w:val="es-CO"/>
          <w:rPrChange w:id="134" w:author="claudia fayad" w:date="2013-03-11T13:59:00Z">
            <w:rPr>
              <w:ins w:id="135" w:author="claudia fayad" w:date="2013-03-11T13:59:00Z"/>
              <w:rFonts w:cs="Calibri"/>
              <w:sz w:val="24"/>
              <w:szCs w:val="24"/>
              <w:u w:val="single"/>
            </w:rPr>
          </w:rPrChange>
        </w:rPr>
      </w:pPr>
      <w:ins w:id="136" w:author="claudia fayad" w:date="2013-03-11T13:59:00Z">
        <w:r w:rsidRPr="00E20281">
          <w:rPr>
            <w:rFonts w:cs="Calibri"/>
            <w:sz w:val="24"/>
            <w:szCs w:val="24"/>
            <w:u w:val="single"/>
            <w:lang w:val="es-CO"/>
            <w:rPrChange w:id="137" w:author="claudia fayad" w:date="2013-03-11T13:59:00Z">
              <w:rPr>
                <w:rFonts w:cs="Calibri"/>
                <w:sz w:val="24"/>
                <w:szCs w:val="24"/>
                <w:u w:val="single"/>
              </w:rPr>
            </w:rPrChange>
          </w:rPr>
          <w:t xml:space="preserve">Social </w:t>
        </w:r>
        <w:proofErr w:type="spellStart"/>
        <w:r w:rsidRPr="00E20281">
          <w:rPr>
            <w:rFonts w:cs="Calibri"/>
            <w:sz w:val="24"/>
            <w:szCs w:val="24"/>
            <w:u w:val="single"/>
            <w:lang w:val="es-CO"/>
            <w:rPrChange w:id="138" w:author="claudia fayad" w:date="2013-03-11T13:59:00Z">
              <w:rPr>
                <w:rFonts w:cs="Calibri"/>
                <w:sz w:val="24"/>
                <w:szCs w:val="24"/>
                <w:u w:val="single"/>
              </w:rPr>
            </w:rPrChange>
          </w:rPr>
          <w:t>Studies</w:t>
        </w:r>
        <w:proofErr w:type="spellEnd"/>
      </w:ins>
    </w:p>
    <w:p w14:paraId="773E728C" w14:textId="77777777" w:rsidR="00E20281" w:rsidRPr="00E20281" w:rsidRDefault="00E20281" w:rsidP="00E20281">
      <w:pPr>
        <w:jc w:val="both"/>
        <w:rPr>
          <w:ins w:id="139" w:author="claudia fayad" w:date="2013-03-11T13:59:00Z"/>
          <w:rFonts w:cs="Calibri"/>
          <w:sz w:val="24"/>
          <w:szCs w:val="24"/>
          <w:u w:val="single"/>
          <w:lang w:val="es-CO"/>
          <w:rPrChange w:id="140" w:author="claudia fayad" w:date="2013-03-11T13:59:00Z">
            <w:rPr>
              <w:ins w:id="141" w:author="claudia fayad" w:date="2013-03-11T13:59:00Z"/>
              <w:rFonts w:cs="Calibri"/>
              <w:sz w:val="24"/>
              <w:szCs w:val="24"/>
              <w:u w:val="single"/>
            </w:rPr>
          </w:rPrChange>
        </w:rPr>
      </w:pPr>
      <w:ins w:id="142" w:author="claudia fayad" w:date="2013-03-11T13:59:00Z">
        <w:r w:rsidRPr="00E20281">
          <w:rPr>
            <w:rFonts w:cs="Calibri"/>
            <w:sz w:val="24"/>
            <w:szCs w:val="24"/>
            <w:u w:val="single"/>
            <w:lang w:val="es-CO"/>
            <w:rPrChange w:id="143" w:author="claudia fayad" w:date="2013-03-11T13:59:00Z">
              <w:rPr>
                <w:rFonts w:cs="Calibri"/>
                <w:sz w:val="24"/>
                <w:szCs w:val="24"/>
                <w:u w:val="single"/>
              </w:rPr>
            </w:rPrChange>
          </w:rPr>
          <w:t>Desempeño Superior</w:t>
        </w:r>
      </w:ins>
    </w:p>
    <w:p w14:paraId="31BD6CDB" w14:textId="2A595899" w:rsidR="00E20281" w:rsidRPr="00E20281" w:rsidRDefault="00E20281" w:rsidP="00E20281">
      <w:pPr>
        <w:jc w:val="both"/>
        <w:rPr>
          <w:ins w:id="144" w:author="claudia fayad" w:date="2013-03-11T13:59:00Z"/>
          <w:rFonts w:cs="Calibri"/>
          <w:color w:val="FF0000"/>
          <w:sz w:val="24"/>
          <w:szCs w:val="24"/>
          <w:lang w:val="es-CO"/>
          <w:rPrChange w:id="145" w:author="claudia fayad" w:date="2013-03-11T13:59:00Z">
            <w:rPr>
              <w:ins w:id="146" w:author="claudia fayad" w:date="2013-03-11T13:59:00Z"/>
              <w:rFonts w:cs="Calibri"/>
              <w:color w:val="FF0000"/>
              <w:sz w:val="24"/>
              <w:szCs w:val="24"/>
            </w:rPr>
          </w:rPrChange>
        </w:rPr>
      </w:pPr>
      <w:ins w:id="147" w:author="claudia fayad" w:date="2013-03-11T13:59:00Z">
        <w:r w:rsidRPr="00E20281">
          <w:rPr>
            <w:rFonts w:cs="Calibri"/>
            <w:sz w:val="24"/>
            <w:szCs w:val="24"/>
            <w:lang w:val="es-CO"/>
          </w:rPr>
          <w:t>___________ dibuj</w:t>
        </w:r>
        <w:r>
          <w:rPr>
            <w:rFonts w:cs="Calibri"/>
            <w:sz w:val="24"/>
            <w:szCs w:val="24"/>
            <w:lang w:val="es-CO"/>
          </w:rPr>
          <w:t>ó</w:t>
        </w:r>
        <w:r w:rsidRPr="00E20281">
          <w:rPr>
            <w:rFonts w:cs="Calibri"/>
            <w:sz w:val="24"/>
            <w:szCs w:val="24"/>
            <w:lang w:val="es-CO"/>
            <w:rPrChange w:id="148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6</w:t>
        </w:r>
        <w:r w:rsidRPr="00E20281">
          <w:rPr>
            <w:rFonts w:cs="Calibri"/>
            <w:sz w:val="24"/>
            <w:szCs w:val="24"/>
            <w:lang w:val="es-CO"/>
          </w:rPr>
          <w:t xml:space="preserve"> ejemplos sobre c</w:t>
        </w:r>
      </w:ins>
      <w:ins w:id="149" w:author="claudia fayad" w:date="2013-03-11T14:00:00Z">
        <w:r>
          <w:rPr>
            <w:rFonts w:cs="Calibri"/>
            <w:sz w:val="24"/>
            <w:szCs w:val="24"/>
            <w:lang w:val="es-CO"/>
          </w:rPr>
          <w:t>ó</w:t>
        </w:r>
      </w:ins>
      <w:ins w:id="150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151" w:author="claudia fayad" w:date="2013-03-11T13:59:00Z">
              <w:rPr>
                <w:rFonts w:cs="Calibri"/>
                <w:sz w:val="24"/>
                <w:szCs w:val="24"/>
              </w:rPr>
            </w:rPrChange>
          </w:rPr>
          <w:t>mo las personas se adaptan</w:t>
        </w:r>
        <w:r w:rsidRPr="00E20281">
          <w:rPr>
            <w:rFonts w:cs="Calibri"/>
            <w:sz w:val="24"/>
            <w:szCs w:val="24"/>
            <w:lang w:val="es-CO"/>
          </w:rPr>
          <w:t xml:space="preserve"> al medio ambiente. Identific</w:t>
        </w:r>
      </w:ins>
      <w:ins w:id="152" w:author="claudia fayad" w:date="2013-03-11T14:00:00Z">
        <w:r>
          <w:rPr>
            <w:rFonts w:cs="Calibri"/>
            <w:sz w:val="24"/>
            <w:szCs w:val="24"/>
            <w:lang w:val="es-CO"/>
          </w:rPr>
          <w:t>ó</w:t>
        </w:r>
      </w:ins>
      <w:ins w:id="153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154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todas las opciones en una en una ficha de trabajo acerca de cómo las personas afectan el medio ambiente. Dio 6 ejemplos sobre como las personas se organizan para trabajar juntos. </w:t>
        </w:r>
        <w:r w:rsidRPr="00E20281">
          <w:rPr>
            <w:rFonts w:cs="Calibri"/>
            <w:color w:val="FF0000"/>
            <w:sz w:val="24"/>
            <w:szCs w:val="24"/>
            <w:lang w:val="es-CO"/>
            <w:rPrChange w:id="155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 xml:space="preserve">Es capaz de dar </w:t>
        </w:r>
      </w:ins>
      <w:ins w:id="156" w:author="claudia fayad" w:date="2013-03-11T14:00:00Z">
        <w:r>
          <w:rPr>
            <w:rFonts w:cs="Calibri"/>
            <w:color w:val="FF0000"/>
            <w:sz w:val="24"/>
            <w:szCs w:val="24"/>
            <w:lang w:val="es-CO"/>
          </w:rPr>
          <w:t xml:space="preserve">al menos </w:t>
        </w:r>
      </w:ins>
      <w:ins w:id="157" w:author="claudia fayad" w:date="2013-03-11T13:59:00Z">
        <w:r w:rsidRPr="00E20281">
          <w:rPr>
            <w:rFonts w:cs="Calibri"/>
            <w:color w:val="FF0000"/>
            <w:sz w:val="24"/>
            <w:szCs w:val="24"/>
            <w:lang w:val="es-CO"/>
            <w:rPrChange w:id="158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>4 razones en una discusión sobre por</w:t>
        </w:r>
      </w:ins>
      <w:ins w:id="159" w:author="claudia fayad" w:date="2013-03-11T14:00:00Z">
        <w:r>
          <w:rPr>
            <w:rFonts w:cs="Calibri"/>
            <w:color w:val="FF0000"/>
            <w:sz w:val="24"/>
            <w:szCs w:val="24"/>
            <w:lang w:val="es-CO"/>
          </w:rPr>
          <w:t xml:space="preserve"> </w:t>
        </w:r>
      </w:ins>
      <w:ins w:id="160" w:author="claudia fayad" w:date="2013-03-11T13:59:00Z">
        <w:r w:rsidRPr="00E20281">
          <w:rPr>
            <w:rFonts w:cs="Calibri"/>
            <w:color w:val="FF0000"/>
            <w:sz w:val="24"/>
            <w:szCs w:val="24"/>
            <w:lang w:val="es-CO"/>
          </w:rPr>
          <w:t>qu</w:t>
        </w:r>
      </w:ins>
      <w:ins w:id="161" w:author="claudia fayad" w:date="2013-03-11T14:00:00Z">
        <w:r>
          <w:rPr>
            <w:rFonts w:cs="Calibri"/>
            <w:color w:val="FF0000"/>
            <w:sz w:val="24"/>
            <w:szCs w:val="24"/>
            <w:lang w:val="es-CO"/>
          </w:rPr>
          <w:t>é</w:t>
        </w:r>
      </w:ins>
      <w:ins w:id="162" w:author="claudia fayad" w:date="2013-03-11T13:59:00Z">
        <w:r w:rsidRPr="00E20281">
          <w:rPr>
            <w:rFonts w:cs="Calibri"/>
            <w:color w:val="FF0000"/>
            <w:sz w:val="24"/>
            <w:szCs w:val="24"/>
            <w:lang w:val="es-CO"/>
            <w:rPrChange w:id="163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 xml:space="preserve"> el trabajo en equipo necesita la contribución individual de cada uno de sus miembros. </w:t>
        </w:r>
      </w:ins>
    </w:p>
    <w:p w14:paraId="4B05DB1C" w14:textId="77777777" w:rsidR="00E20281" w:rsidRPr="00E20281" w:rsidRDefault="00E20281" w:rsidP="00E20281">
      <w:pPr>
        <w:jc w:val="both"/>
        <w:rPr>
          <w:ins w:id="164" w:author="claudia fayad" w:date="2013-03-11T13:59:00Z"/>
          <w:rFonts w:cs="Calibri"/>
          <w:sz w:val="24"/>
          <w:szCs w:val="24"/>
          <w:lang w:val="es-CO"/>
          <w:rPrChange w:id="165" w:author="claudia fayad" w:date="2013-03-11T13:59:00Z">
            <w:rPr>
              <w:ins w:id="166" w:author="claudia fayad" w:date="2013-03-11T13:59:00Z"/>
              <w:rFonts w:cs="Calibri"/>
              <w:sz w:val="24"/>
              <w:szCs w:val="24"/>
            </w:rPr>
          </w:rPrChange>
        </w:rPr>
      </w:pPr>
      <w:ins w:id="167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168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__________, felicitaciones por tus logros. </w:t>
        </w:r>
      </w:ins>
    </w:p>
    <w:p w14:paraId="3AB39AF0" w14:textId="77777777" w:rsidR="00E20281" w:rsidRPr="00E20281" w:rsidRDefault="00E20281" w:rsidP="00E20281">
      <w:pPr>
        <w:jc w:val="both"/>
        <w:rPr>
          <w:ins w:id="169" w:author="claudia fayad" w:date="2013-03-11T13:59:00Z"/>
          <w:rFonts w:cs="Calibri"/>
          <w:sz w:val="24"/>
          <w:szCs w:val="24"/>
          <w:lang w:val="es-CO"/>
          <w:rPrChange w:id="170" w:author="claudia fayad" w:date="2013-03-11T13:59:00Z">
            <w:rPr>
              <w:ins w:id="171" w:author="claudia fayad" w:date="2013-03-11T13:59:00Z"/>
              <w:rFonts w:cs="Calibri"/>
              <w:sz w:val="24"/>
              <w:szCs w:val="24"/>
            </w:rPr>
          </w:rPrChange>
        </w:rPr>
      </w:pPr>
    </w:p>
    <w:p w14:paraId="174BB3E5" w14:textId="77777777" w:rsidR="00E20281" w:rsidRPr="00E20281" w:rsidRDefault="00E20281" w:rsidP="00E20281">
      <w:pPr>
        <w:jc w:val="both"/>
        <w:rPr>
          <w:ins w:id="172" w:author="claudia fayad" w:date="2013-03-11T13:59:00Z"/>
          <w:rFonts w:cs="Calibri"/>
          <w:sz w:val="24"/>
          <w:szCs w:val="24"/>
          <w:u w:val="single"/>
          <w:lang w:val="es-CO"/>
          <w:rPrChange w:id="173" w:author="claudia fayad" w:date="2013-03-11T13:59:00Z">
            <w:rPr>
              <w:ins w:id="174" w:author="claudia fayad" w:date="2013-03-11T13:59:00Z"/>
              <w:rFonts w:cs="Calibri"/>
              <w:sz w:val="24"/>
              <w:szCs w:val="24"/>
              <w:u w:val="single"/>
            </w:rPr>
          </w:rPrChange>
        </w:rPr>
      </w:pPr>
      <w:ins w:id="175" w:author="claudia fayad" w:date="2013-03-11T13:59:00Z">
        <w:r w:rsidRPr="00E20281">
          <w:rPr>
            <w:rFonts w:cs="Calibri"/>
            <w:sz w:val="24"/>
            <w:szCs w:val="24"/>
            <w:u w:val="single"/>
            <w:lang w:val="es-CO"/>
            <w:rPrChange w:id="176" w:author="claudia fayad" w:date="2013-03-11T13:59:00Z">
              <w:rPr>
                <w:rFonts w:cs="Calibri"/>
                <w:sz w:val="24"/>
                <w:szCs w:val="24"/>
                <w:u w:val="single"/>
              </w:rPr>
            </w:rPrChange>
          </w:rPr>
          <w:t>Desempeño alto</w:t>
        </w:r>
      </w:ins>
    </w:p>
    <w:p w14:paraId="4E410F57" w14:textId="26853F3A" w:rsidR="00E20281" w:rsidRPr="00E20281" w:rsidRDefault="001C204C" w:rsidP="00E20281">
      <w:pPr>
        <w:jc w:val="both"/>
        <w:rPr>
          <w:ins w:id="177" w:author="claudia fayad" w:date="2013-03-11T13:59:00Z"/>
          <w:rFonts w:cs="Calibri"/>
          <w:color w:val="FF0000"/>
          <w:sz w:val="24"/>
          <w:szCs w:val="24"/>
          <w:lang w:val="es-CO"/>
          <w:rPrChange w:id="178" w:author="claudia fayad" w:date="2013-03-11T13:59:00Z">
            <w:rPr>
              <w:ins w:id="179" w:author="claudia fayad" w:date="2013-03-11T13:59:00Z"/>
              <w:rFonts w:cs="Calibri"/>
              <w:color w:val="FF0000"/>
              <w:sz w:val="24"/>
              <w:szCs w:val="24"/>
            </w:rPr>
          </w:rPrChange>
        </w:rPr>
      </w:pPr>
      <w:ins w:id="180" w:author="claudia fayad" w:date="2013-03-11T13:59:00Z">
        <w:r w:rsidRPr="001C204C">
          <w:rPr>
            <w:rFonts w:cs="Calibri"/>
            <w:sz w:val="24"/>
            <w:szCs w:val="24"/>
            <w:lang w:val="es-CO"/>
          </w:rPr>
          <w:t>___________ dibuj</w:t>
        </w:r>
      </w:ins>
      <w:ins w:id="181" w:author="claudia fayad" w:date="2013-03-11T14:06:00Z">
        <w:r>
          <w:rPr>
            <w:rFonts w:cs="Calibri"/>
            <w:sz w:val="24"/>
            <w:szCs w:val="24"/>
            <w:lang w:val="es-CO"/>
          </w:rPr>
          <w:t>ó</w:t>
        </w:r>
      </w:ins>
      <w:ins w:id="182" w:author="claudia fayad" w:date="2013-03-11T13:59:00Z">
        <w:r w:rsidRPr="001C204C">
          <w:rPr>
            <w:rFonts w:cs="Calibri"/>
            <w:sz w:val="24"/>
            <w:szCs w:val="24"/>
            <w:lang w:val="es-CO"/>
          </w:rPr>
          <w:t xml:space="preserve"> de 4 a 5 ejemplos sobre c</w:t>
        </w:r>
      </w:ins>
      <w:ins w:id="183" w:author="claudia fayad" w:date="2013-03-11T14:06:00Z">
        <w:r>
          <w:rPr>
            <w:rFonts w:cs="Calibri"/>
            <w:sz w:val="24"/>
            <w:szCs w:val="24"/>
            <w:lang w:val="es-CO"/>
          </w:rPr>
          <w:t>ó</w:t>
        </w:r>
      </w:ins>
      <w:ins w:id="184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185" w:author="claudia fayad" w:date="2013-03-11T13:59:00Z">
              <w:rPr>
                <w:rFonts w:cs="Calibri"/>
                <w:sz w:val="24"/>
                <w:szCs w:val="24"/>
              </w:rPr>
            </w:rPrChange>
          </w:rPr>
          <w:t>mo las personas se adapt</w:t>
        </w:r>
        <w:r w:rsidRPr="001C204C">
          <w:rPr>
            <w:rFonts w:cs="Calibri"/>
            <w:sz w:val="24"/>
            <w:szCs w:val="24"/>
            <w:lang w:val="es-CO"/>
          </w:rPr>
          <w:t>an al medio ambiente. Identific</w:t>
        </w:r>
      </w:ins>
      <w:ins w:id="186" w:author="claudia fayad" w:date="2013-03-11T14:06:00Z">
        <w:r>
          <w:rPr>
            <w:rFonts w:cs="Calibri"/>
            <w:sz w:val="24"/>
            <w:szCs w:val="24"/>
            <w:lang w:val="es-CO"/>
          </w:rPr>
          <w:t>ó</w:t>
        </w:r>
      </w:ins>
      <w:ins w:id="187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188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todas las opciones en una ficha de trabajo acerca de cómo las personas afectan el medio ambiente</w:t>
        </w:r>
        <w:r w:rsidRPr="001C204C">
          <w:rPr>
            <w:rFonts w:cs="Calibri"/>
            <w:sz w:val="24"/>
            <w:szCs w:val="24"/>
            <w:lang w:val="es-CO"/>
          </w:rPr>
          <w:t>. Dio de 4 a 5 ejemplos sobre c</w:t>
        </w:r>
      </w:ins>
      <w:ins w:id="189" w:author="claudia fayad" w:date="2013-03-11T14:07:00Z">
        <w:r>
          <w:rPr>
            <w:rFonts w:cs="Calibri"/>
            <w:sz w:val="24"/>
            <w:szCs w:val="24"/>
            <w:lang w:val="es-CO"/>
          </w:rPr>
          <w:t>ó</w:t>
        </w:r>
      </w:ins>
      <w:ins w:id="190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191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mo las personas se organizan para trabajar juntos. </w:t>
        </w:r>
        <w:r w:rsidR="00E20281" w:rsidRPr="00E20281">
          <w:rPr>
            <w:rFonts w:cs="Calibri"/>
            <w:color w:val="FF0000"/>
            <w:sz w:val="24"/>
            <w:szCs w:val="24"/>
            <w:lang w:val="es-CO"/>
            <w:rPrChange w:id="192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>Es capaz de dar 3 razones en una discusión sobre por</w:t>
        </w:r>
      </w:ins>
      <w:ins w:id="193" w:author="claudia fayad" w:date="2013-03-11T14:07:00Z">
        <w:r>
          <w:rPr>
            <w:rFonts w:cs="Calibri"/>
            <w:color w:val="FF0000"/>
            <w:sz w:val="24"/>
            <w:szCs w:val="24"/>
            <w:lang w:val="es-CO"/>
          </w:rPr>
          <w:t xml:space="preserve"> </w:t>
        </w:r>
      </w:ins>
      <w:ins w:id="194" w:author="claudia fayad" w:date="2013-03-11T13:59:00Z">
        <w:r w:rsidRPr="001C204C">
          <w:rPr>
            <w:rFonts w:cs="Calibri"/>
            <w:color w:val="FF0000"/>
            <w:sz w:val="24"/>
            <w:szCs w:val="24"/>
            <w:lang w:val="es-CO"/>
          </w:rPr>
          <w:t>qu</w:t>
        </w:r>
      </w:ins>
      <w:ins w:id="195" w:author="claudia fayad" w:date="2013-03-11T14:07:00Z">
        <w:r>
          <w:rPr>
            <w:rFonts w:cs="Calibri"/>
            <w:color w:val="FF0000"/>
            <w:sz w:val="24"/>
            <w:szCs w:val="24"/>
            <w:lang w:val="es-CO"/>
          </w:rPr>
          <w:t>é</w:t>
        </w:r>
      </w:ins>
      <w:ins w:id="196" w:author="claudia fayad" w:date="2013-03-11T13:59:00Z">
        <w:r w:rsidR="00E20281" w:rsidRPr="00E20281">
          <w:rPr>
            <w:rFonts w:cs="Calibri"/>
            <w:color w:val="FF0000"/>
            <w:sz w:val="24"/>
            <w:szCs w:val="24"/>
            <w:lang w:val="es-CO"/>
            <w:rPrChange w:id="197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 xml:space="preserve"> el trabajo en equipo necesita la contribución individual de cada uno de sus miembros. </w:t>
        </w:r>
      </w:ins>
    </w:p>
    <w:p w14:paraId="30F64A75" w14:textId="77777777" w:rsidR="00E20281" w:rsidRPr="00E20281" w:rsidRDefault="00E20281" w:rsidP="00E20281">
      <w:pPr>
        <w:jc w:val="both"/>
        <w:rPr>
          <w:ins w:id="198" w:author="claudia fayad" w:date="2013-03-11T13:59:00Z"/>
          <w:rFonts w:cs="Calibri"/>
          <w:sz w:val="24"/>
          <w:szCs w:val="24"/>
          <w:lang w:val="es-CO"/>
          <w:rPrChange w:id="199" w:author="claudia fayad" w:date="2013-03-11T13:59:00Z">
            <w:rPr>
              <w:ins w:id="200" w:author="claudia fayad" w:date="2013-03-11T13:59:00Z"/>
              <w:rFonts w:cs="Calibri"/>
              <w:sz w:val="24"/>
              <w:szCs w:val="24"/>
            </w:rPr>
          </w:rPrChange>
        </w:rPr>
      </w:pPr>
    </w:p>
    <w:p w14:paraId="739339C6" w14:textId="77777777" w:rsidR="00E20281" w:rsidRPr="00E20281" w:rsidRDefault="00E20281" w:rsidP="00E20281">
      <w:pPr>
        <w:jc w:val="both"/>
        <w:rPr>
          <w:ins w:id="201" w:author="claudia fayad" w:date="2013-03-11T13:59:00Z"/>
          <w:rFonts w:cs="Calibri"/>
          <w:sz w:val="24"/>
          <w:szCs w:val="24"/>
          <w:lang w:val="es-CO"/>
          <w:rPrChange w:id="202" w:author="claudia fayad" w:date="2013-03-11T13:59:00Z">
            <w:rPr>
              <w:ins w:id="203" w:author="claudia fayad" w:date="2013-03-11T13:59:00Z"/>
              <w:rFonts w:cs="Calibri"/>
              <w:sz w:val="24"/>
              <w:szCs w:val="24"/>
            </w:rPr>
          </w:rPrChange>
        </w:rPr>
      </w:pPr>
      <w:ins w:id="204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205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__________, te animamos para que sigas dando lo mejor de ti.</w:t>
        </w:r>
      </w:ins>
    </w:p>
    <w:p w14:paraId="721C67DF" w14:textId="77777777" w:rsidR="00E20281" w:rsidRPr="00E20281" w:rsidRDefault="00E20281" w:rsidP="00E20281">
      <w:pPr>
        <w:jc w:val="both"/>
        <w:rPr>
          <w:ins w:id="206" w:author="claudia fayad" w:date="2013-03-11T13:59:00Z"/>
          <w:rFonts w:cs="Calibri"/>
          <w:sz w:val="24"/>
          <w:szCs w:val="24"/>
          <w:u w:val="single"/>
          <w:lang w:val="es-CO"/>
          <w:rPrChange w:id="207" w:author="claudia fayad" w:date="2013-03-11T13:59:00Z">
            <w:rPr>
              <w:ins w:id="208" w:author="claudia fayad" w:date="2013-03-11T13:59:00Z"/>
              <w:rFonts w:cs="Calibri"/>
              <w:sz w:val="24"/>
              <w:szCs w:val="24"/>
              <w:u w:val="single"/>
            </w:rPr>
          </w:rPrChange>
        </w:rPr>
      </w:pPr>
    </w:p>
    <w:p w14:paraId="46C9DB75" w14:textId="77777777" w:rsidR="00E20281" w:rsidRPr="001C204C" w:rsidRDefault="00E20281" w:rsidP="00E20281">
      <w:pPr>
        <w:jc w:val="both"/>
        <w:rPr>
          <w:ins w:id="209" w:author="claudia fayad" w:date="2013-03-11T13:59:00Z"/>
          <w:rFonts w:cs="Calibri"/>
          <w:sz w:val="24"/>
          <w:szCs w:val="24"/>
          <w:u w:val="single"/>
          <w:lang w:val="es-CO"/>
          <w:rPrChange w:id="210" w:author="claudia fayad" w:date="2013-03-11T14:08:00Z">
            <w:rPr>
              <w:ins w:id="211" w:author="claudia fayad" w:date="2013-03-11T13:59:00Z"/>
              <w:rFonts w:cs="Calibri"/>
              <w:sz w:val="24"/>
              <w:szCs w:val="24"/>
              <w:u w:val="single"/>
            </w:rPr>
          </w:rPrChange>
        </w:rPr>
      </w:pPr>
      <w:ins w:id="212" w:author="claudia fayad" w:date="2013-03-11T13:59:00Z">
        <w:r w:rsidRPr="001C204C">
          <w:rPr>
            <w:rFonts w:cs="Calibri"/>
            <w:sz w:val="24"/>
            <w:szCs w:val="24"/>
            <w:u w:val="single"/>
            <w:lang w:val="es-CO"/>
            <w:rPrChange w:id="213" w:author="claudia fayad" w:date="2013-03-11T14:08:00Z">
              <w:rPr>
                <w:rFonts w:cs="Calibri"/>
                <w:sz w:val="24"/>
                <w:szCs w:val="24"/>
                <w:u w:val="single"/>
              </w:rPr>
            </w:rPrChange>
          </w:rPr>
          <w:t>Desempeño Medio</w:t>
        </w:r>
      </w:ins>
    </w:p>
    <w:p w14:paraId="48F504AD" w14:textId="0B22D05F" w:rsidR="00E20281" w:rsidRPr="00E20281" w:rsidRDefault="001C204C" w:rsidP="00E20281">
      <w:pPr>
        <w:jc w:val="both"/>
        <w:rPr>
          <w:ins w:id="214" w:author="claudia fayad" w:date="2013-03-11T13:59:00Z"/>
          <w:rFonts w:cs="Calibri"/>
          <w:color w:val="FF0000"/>
          <w:sz w:val="24"/>
          <w:szCs w:val="24"/>
          <w:lang w:val="es-CO"/>
          <w:rPrChange w:id="215" w:author="claudia fayad" w:date="2013-03-11T13:59:00Z">
            <w:rPr>
              <w:ins w:id="216" w:author="claudia fayad" w:date="2013-03-11T13:59:00Z"/>
              <w:rFonts w:cs="Calibri"/>
              <w:color w:val="FF0000"/>
              <w:sz w:val="24"/>
              <w:szCs w:val="24"/>
            </w:rPr>
          </w:rPrChange>
        </w:rPr>
      </w:pPr>
      <w:ins w:id="217" w:author="claudia fayad" w:date="2013-03-11T13:59:00Z">
        <w:r w:rsidRPr="001C204C">
          <w:rPr>
            <w:rFonts w:cs="Calibri"/>
            <w:sz w:val="24"/>
            <w:szCs w:val="24"/>
            <w:lang w:val="es-CO"/>
          </w:rPr>
          <w:t>___________ dibuj</w:t>
        </w:r>
      </w:ins>
      <w:ins w:id="218" w:author="claudia fayad" w:date="2013-03-11T14:08:00Z">
        <w:r>
          <w:rPr>
            <w:rFonts w:cs="Calibri"/>
            <w:sz w:val="24"/>
            <w:szCs w:val="24"/>
            <w:lang w:val="es-CO"/>
          </w:rPr>
          <w:t>ó</w:t>
        </w:r>
      </w:ins>
      <w:ins w:id="219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220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de 2 a 3</w:t>
        </w:r>
        <w:r w:rsidRPr="001C204C">
          <w:rPr>
            <w:rFonts w:cs="Calibri"/>
            <w:sz w:val="24"/>
            <w:szCs w:val="24"/>
            <w:lang w:val="es-CO"/>
          </w:rPr>
          <w:t xml:space="preserve"> ejemplos sobre c</w:t>
        </w:r>
      </w:ins>
      <w:ins w:id="221" w:author="claudia fayad" w:date="2013-03-11T14:08:00Z">
        <w:r>
          <w:rPr>
            <w:rFonts w:cs="Calibri"/>
            <w:sz w:val="24"/>
            <w:szCs w:val="24"/>
            <w:lang w:val="es-CO"/>
          </w:rPr>
          <w:t>ó</w:t>
        </w:r>
      </w:ins>
      <w:ins w:id="222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223" w:author="claudia fayad" w:date="2013-03-11T13:59:00Z">
              <w:rPr>
                <w:rFonts w:cs="Calibri"/>
                <w:sz w:val="24"/>
                <w:szCs w:val="24"/>
              </w:rPr>
            </w:rPrChange>
          </w:rPr>
          <w:t>mo las personas se adapt</w:t>
        </w:r>
        <w:r w:rsidRPr="001C204C">
          <w:rPr>
            <w:rFonts w:cs="Calibri"/>
            <w:sz w:val="24"/>
            <w:szCs w:val="24"/>
            <w:lang w:val="es-CO"/>
          </w:rPr>
          <w:t>an al medio ambiente. Identific</w:t>
        </w:r>
      </w:ins>
      <w:ins w:id="224" w:author="claudia fayad" w:date="2013-03-11T14:08:00Z">
        <w:r>
          <w:rPr>
            <w:rFonts w:cs="Calibri"/>
            <w:sz w:val="24"/>
            <w:szCs w:val="24"/>
            <w:lang w:val="es-CO"/>
          </w:rPr>
          <w:t>ó</w:t>
        </w:r>
      </w:ins>
      <w:ins w:id="225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226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todas las opciones en una en una ficha de trabajo acerca de cómo las personas afectan el medio ambiente. Dio </w:t>
        </w:r>
        <w:r w:rsidRPr="001C204C">
          <w:rPr>
            <w:rFonts w:cs="Calibri"/>
            <w:sz w:val="24"/>
            <w:szCs w:val="24"/>
            <w:lang w:val="es-CO"/>
          </w:rPr>
          <w:t xml:space="preserve">2 </w:t>
        </w:r>
      </w:ins>
      <w:ins w:id="227" w:author="claudia fayad" w:date="2013-03-11T14:08:00Z">
        <w:r>
          <w:rPr>
            <w:rFonts w:cs="Calibri"/>
            <w:sz w:val="24"/>
            <w:szCs w:val="24"/>
            <w:lang w:val="es-CO"/>
          </w:rPr>
          <w:t>o</w:t>
        </w:r>
      </w:ins>
      <w:ins w:id="228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229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3</w:t>
        </w:r>
        <w:r w:rsidRPr="001C204C">
          <w:rPr>
            <w:rFonts w:cs="Calibri"/>
            <w:sz w:val="24"/>
            <w:szCs w:val="24"/>
            <w:lang w:val="es-CO"/>
          </w:rPr>
          <w:t xml:space="preserve"> ejemplos sobre c</w:t>
        </w:r>
      </w:ins>
      <w:ins w:id="230" w:author="claudia fayad" w:date="2013-03-11T14:08:00Z">
        <w:r>
          <w:rPr>
            <w:rFonts w:cs="Calibri"/>
            <w:sz w:val="24"/>
            <w:szCs w:val="24"/>
            <w:lang w:val="es-CO"/>
          </w:rPr>
          <w:t>ó</w:t>
        </w:r>
      </w:ins>
      <w:ins w:id="231" w:author="claudia fayad" w:date="2013-03-11T13:59:00Z">
        <w:r w:rsidR="00E20281" w:rsidRPr="00E20281">
          <w:rPr>
            <w:rFonts w:cs="Calibri"/>
            <w:sz w:val="24"/>
            <w:szCs w:val="24"/>
            <w:lang w:val="es-CO"/>
            <w:rPrChange w:id="232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mo las personas se organizan para trabajar juntos. </w:t>
        </w:r>
        <w:r w:rsidR="00E20281" w:rsidRPr="00E20281">
          <w:rPr>
            <w:rFonts w:cs="Calibri"/>
            <w:color w:val="FF0000"/>
            <w:sz w:val="24"/>
            <w:szCs w:val="24"/>
            <w:lang w:val="es-CO"/>
            <w:rPrChange w:id="233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>Es capaz de dar 2 razones en una discusión sobre por</w:t>
        </w:r>
      </w:ins>
      <w:ins w:id="234" w:author="claudia fayad" w:date="2013-03-11T14:08:00Z">
        <w:r>
          <w:rPr>
            <w:rFonts w:cs="Calibri"/>
            <w:color w:val="FF0000"/>
            <w:sz w:val="24"/>
            <w:szCs w:val="24"/>
            <w:lang w:val="es-CO"/>
          </w:rPr>
          <w:t xml:space="preserve"> </w:t>
        </w:r>
      </w:ins>
      <w:ins w:id="235" w:author="claudia fayad" w:date="2013-03-11T13:59:00Z">
        <w:r w:rsidRPr="001C204C">
          <w:rPr>
            <w:rFonts w:cs="Calibri"/>
            <w:color w:val="FF0000"/>
            <w:sz w:val="24"/>
            <w:szCs w:val="24"/>
            <w:lang w:val="es-CO"/>
          </w:rPr>
          <w:t>qu</w:t>
        </w:r>
      </w:ins>
      <w:ins w:id="236" w:author="claudia fayad" w:date="2013-03-11T14:08:00Z">
        <w:r>
          <w:rPr>
            <w:rFonts w:cs="Calibri"/>
            <w:color w:val="FF0000"/>
            <w:sz w:val="24"/>
            <w:szCs w:val="24"/>
            <w:lang w:val="es-CO"/>
          </w:rPr>
          <w:t>é</w:t>
        </w:r>
      </w:ins>
      <w:ins w:id="237" w:author="claudia fayad" w:date="2013-03-11T13:59:00Z">
        <w:r w:rsidR="00E20281" w:rsidRPr="00E20281">
          <w:rPr>
            <w:rFonts w:cs="Calibri"/>
            <w:color w:val="FF0000"/>
            <w:sz w:val="24"/>
            <w:szCs w:val="24"/>
            <w:lang w:val="es-CO"/>
            <w:rPrChange w:id="238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 xml:space="preserve"> el trabajo en equipo necesita la contribución individual de cada uno de sus miembros. </w:t>
        </w:r>
      </w:ins>
    </w:p>
    <w:p w14:paraId="7AC12D45" w14:textId="77777777" w:rsidR="00E20281" w:rsidRPr="00E20281" w:rsidRDefault="00E20281" w:rsidP="00E20281">
      <w:pPr>
        <w:jc w:val="both"/>
        <w:rPr>
          <w:ins w:id="239" w:author="claudia fayad" w:date="2013-03-11T13:59:00Z"/>
          <w:rFonts w:cs="Calibri"/>
          <w:sz w:val="24"/>
          <w:szCs w:val="24"/>
          <w:u w:val="single"/>
          <w:lang w:val="es-CO"/>
          <w:rPrChange w:id="240" w:author="claudia fayad" w:date="2013-03-11T13:59:00Z">
            <w:rPr>
              <w:ins w:id="241" w:author="claudia fayad" w:date="2013-03-11T13:59:00Z"/>
              <w:rFonts w:cs="Calibri"/>
              <w:sz w:val="24"/>
              <w:szCs w:val="24"/>
              <w:u w:val="single"/>
            </w:rPr>
          </w:rPrChange>
        </w:rPr>
      </w:pPr>
      <w:ins w:id="242" w:author="claudia fayad" w:date="2013-03-11T13:59:00Z">
        <w:r w:rsidRPr="00E20281">
          <w:rPr>
            <w:rFonts w:cs="Calibri"/>
            <w:sz w:val="24"/>
            <w:szCs w:val="24"/>
            <w:u w:val="single"/>
            <w:lang w:val="es-CO"/>
            <w:rPrChange w:id="243" w:author="claudia fayad" w:date="2013-03-11T13:59:00Z">
              <w:rPr>
                <w:rFonts w:cs="Calibri"/>
                <w:sz w:val="24"/>
                <w:szCs w:val="24"/>
                <w:u w:val="single"/>
              </w:rPr>
            </w:rPrChange>
          </w:rPr>
          <w:t>Desempeño Bajo</w:t>
        </w:r>
      </w:ins>
    </w:p>
    <w:p w14:paraId="5FF2BAC2" w14:textId="5CA6C31D" w:rsidR="00E20281" w:rsidRPr="00E20281" w:rsidRDefault="00E20281" w:rsidP="00E20281">
      <w:pPr>
        <w:jc w:val="both"/>
        <w:rPr>
          <w:ins w:id="244" w:author="claudia fayad" w:date="2013-03-11T13:59:00Z"/>
          <w:rFonts w:cs="Calibri"/>
          <w:color w:val="FF0000"/>
          <w:sz w:val="24"/>
          <w:szCs w:val="24"/>
          <w:lang w:val="es-CO"/>
          <w:rPrChange w:id="245" w:author="claudia fayad" w:date="2013-03-11T13:59:00Z">
            <w:rPr>
              <w:ins w:id="246" w:author="claudia fayad" w:date="2013-03-11T13:59:00Z"/>
              <w:rFonts w:cs="Calibri"/>
              <w:color w:val="FF0000"/>
              <w:sz w:val="24"/>
              <w:szCs w:val="24"/>
            </w:rPr>
          </w:rPrChange>
        </w:rPr>
      </w:pPr>
      <w:ins w:id="247" w:author="claudia fayad" w:date="2013-03-11T13:59:00Z">
        <w:r w:rsidRPr="00E20281">
          <w:rPr>
            <w:rFonts w:cs="Calibri"/>
            <w:color w:val="000000"/>
            <w:sz w:val="24"/>
            <w:szCs w:val="24"/>
            <w:lang w:val="es-CO"/>
            <w:rPrChange w:id="248" w:author="claudia fayad" w:date="2013-03-11T13:59:00Z">
              <w:rPr>
                <w:rFonts w:cs="Calibri"/>
                <w:color w:val="000000"/>
                <w:sz w:val="24"/>
                <w:szCs w:val="24"/>
              </w:rPr>
            </w:rPrChange>
          </w:rPr>
          <w:t xml:space="preserve">A ______________ se le dificultó </w:t>
        </w:r>
        <w:r w:rsidR="001C204C" w:rsidRPr="001C204C">
          <w:rPr>
            <w:rFonts w:cs="Calibri"/>
            <w:sz w:val="24"/>
            <w:szCs w:val="24"/>
            <w:lang w:val="es-CO"/>
          </w:rPr>
          <w:t>dibujar ejemplos sobre c</w:t>
        </w:r>
      </w:ins>
      <w:ins w:id="249" w:author="claudia fayad" w:date="2013-03-11T14:08:00Z">
        <w:r w:rsidR="001C204C">
          <w:rPr>
            <w:rFonts w:cs="Calibri"/>
            <w:sz w:val="24"/>
            <w:szCs w:val="24"/>
            <w:lang w:val="es-CO"/>
          </w:rPr>
          <w:t>ó</w:t>
        </w:r>
      </w:ins>
      <w:ins w:id="250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251" w:author="claudia fayad" w:date="2013-03-11T13:59:00Z">
              <w:rPr>
                <w:rFonts w:cs="Calibri"/>
                <w:sz w:val="24"/>
                <w:szCs w:val="24"/>
              </w:rPr>
            </w:rPrChange>
          </w:rPr>
          <w:t>mo las personas se adaptan al medio ambiente. Con apoyo</w:t>
        </w:r>
      </w:ins>
      <w:ins w:id="252" w:author="claudia fayad" w:date="2013-03-11T14:09:00Z">
        <w:r w:rsidR="001C204C">
          <w:rPr>
            <w:rFonts w:cs="Calibri"/>
            <w:sz w:val="24"/>
            <w:szCs w:val="24"/>
            <w:lang w:val="es-CO"/>
          </w:rPr>
          <w:t>,</w:t>
        </w:r>
      </w:ins>
      <w:ins w:id="253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254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pudo identificar algunas de las opciones en una en una ficha de trabajo acerca de cómo las personas afe</w:t>
        </w:r>
        <w:r w:rsidR="001C204C" w:rsidRPr="001C204C">
          <w:rPr>
            <w:rFonts w:cs="Calibri"/>
            <w:sz w:val="24"/>
            <w:szCs w:val="24"/>
            <w:lang w:val="es-CO"/>
          </w:rPr>
          <w:t>ctan el medio ambiente. Necesit</w:t>
        </w:r>
      </w:ins>
      <w:ins w:id="255" w:author="claudia fayad" w:date="2013-03-11T14:09:00Z">
        <w:r w:rsidR="001C204C">
          <w:rPr>
            <w:rFonts w:cs="Calibri"/>
            <w:sz w:val="24"/>
            <w:szCs w:val="24"/>
            <w:lang w:val="es-CO"/>
          </w:rPr>
          <w:t>ó</w:t>
        </w:r>
      </w:ins>
      <w:ins w:id="256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257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 del acompañamiento de los profe</w:t>
        </w:r>
        <w:r w:rsidR="001C204C" w:rsidRPr="001C204C">
          <w:rPr>
            <w:rFonts w:cs="Calibri"/>
            <w:sz w:val="24"/>
            <w:szCs w:val="24"/>
            <w:lang w:val="es-CO"/>
          </w:rPr>
          <w:t>sores para dar ejemplos sobre c</w:t>
        </w:r>
      </w:ins>
      <w:ins w:id="258" w:author="claudia fayad" w:date="2013-03-11T14:09:00Z">
        <w:r w:rsidR="001C204C">
          <w:rPr>
            <w:rFonts w:cs="Calibri"/>
            <w:sz w:val="24"/>
            <w:szCs w:val="24"/>
            <w:lang w:val="es-CO"/>
          </w:rPr>
          <w:t>ó</w:t>
        </w:r>
      </w:ins>
      <w:ins w:id="259" w:author="claudia fayad" w:date="2013-03-11T13:59:00Z">
        <w:r w:rsidRPr="00E20281">
          <w:rPr>
            <w:rFonts w:cs="Calibri"/>
            <w:sz w:val="24"/>
            <w:szCs w:val="24"/>
            <w:lang w:val="es-CO"/>
            <w:rPrChange w:id="260" w:author="claudia fayad" w:date="2013-03-11T13:59:00Z">
              <w:rPr>
                <w:rFonts w:cs="Calibri"/>
                <w:sz w:val="24"/>
                <w:szCs w:val="24"/>
              </w:rPr>
            </w:rPrChange>
          </w:rPr>
          <w:t xml:space="preserve">mo las personas se organizan para trabajar juntos. </w:t>
        </w:r>
        <w:r w:rsidRPr="00E20281">
          <w:rPr>
            <w:rFonts w:cs="Calibri"/>
            <w:color w:val="FF0000"/>
            <w:sz w:val="24"/>
            <w:szCs w:val="24"/>
            <w:lang w:val="es-CO"/>
            <w:rPrChange w:id="261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>Es capaz de dar razones en una discusión sobre por</w:t>
        </w:r>
      </w:ins>
      <w:ins w:id="262" w:author="claudia fayad" w:date="2013-03-11T14:09:00Z">
        <w:r w:rsidR="001C204C">
          <w:rPr>
            <w:rFonts w:cs="Calibri"/>
            <w:color w:val="FF0000"/>
            <w:sz w:val="24"/>
            <w:szCs w:val="24"/>
            <w:lang w:val="es-CO"/>
          </w:rPr>
          <w:t xml:space="preserve"> </w:t>
        </w:r>
      </w:ins>
      <w:ins w:id="263" w:author="claudia fayad" w:date="2013-03-11T13:59:00Z">
        <w:r w:rsidR="001C204C" w:rsidRPr="001C204C">
          <w:rPr>
            <w:rFonts w:cs="Calibri"/>
            <w:color w:val="FF0000"/>
            <w:sz w:val="24"/>
            <w:szCs w:val="24"/>
            <w:lang w:val="es-CO"/>
          </w:rPr>
          <w:t>qu</w:t>
        </w:r>
      </w:ins>
      <w:ins w:id="264" w:author="claudia fayad" w:date="2013-03-11T14:10:00Z">
        <w:r w:rsidR="001C204C">
          <w:rPr>
            <w:rFonts w:cs="Calibri"/>
            <w:color w:val="FF0000"/>
            <w:sz w:val="24"/>
            <w:szCs w:val="24"/>
            <w:lang w:val="es-CO"/>
          </w:rPr>
          <w:t>é</w:t>
        </w:r>
      </w:ins>
      <w:ins w:id="265" w:author="claudia fayad" w:date="2013-03-11T13:59:00Z">
        <w:r w:rsidRPr="00E20281">
          <w:rPr>
            <w:rFonts w:cs="Calibri"/>
            <w:color w:val="FF0000"/>
            <w:sz w:val="24"/>
            <w:szCs w:val="24"/>
            <w:lang w:val="es-CO"/>
            <w:rPrChange w:id="266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 xml:space="preserve"> el trabajo en equipo necesita </w:t>
        </w:r>
      </w:ins>
      <w:ins w:id="267" w:author="claudia fayad" w:date="2013-03-11T14:10:00Z">
        <w:r w:rsidR="001C204C">
          <w:rPr>
            <w:rFonts w:cs="Calibri"/>
            <w:color w:val="FF0000"/>
            <w:sz w:val="24"/>
            <w:szCs w:val="24"/>
            <w:lang w:val="es-CO"/>
          </w:rPr>
          <w:t xml:space="preserve">de </w:t>
        </w:r>
      </w:ins>
      <w:ins w:id="268" w:author="claudia fayad" w:date="2013-03-11T13:59:00Z">
        <w:r w:rsidRPr="00E20281">
          <w:rPr>
            <w:rFonts w:cs="Calibri"/>
            <w:color w:val="FF0000"/>
            <w:sz w:val="24"/>
            <w:szCs w:val="24"/>
            <w:lang w:val="es-CO"/>
            <w:rPrChange w:id="269" w:author="claudia fayad" w:date="2013-03-11T13:59:00Z">
              <w:rPr>
                <w:rFonts w:cs="Calibri"/>
                <w:color w:val="FF0000"/>
                <w:sz w:val="24"/>
                <w:szCs w:val="24"/>
              </w:rPr>
            </w:rPrChange>
          </w:rPr>
          <w:t>la contribución individual de cada uno de sus miembros.</w:t>
        </w:r>
      </w:ins>
    </w:p>
    <w:p w14:paraId="7D59C6C4" w14:textId="77777777" w:rsidR="00B572E9" w:rsidRDefault="00B572E9" w:rsidP="001028F0">
      <w:pPr>
        <w:rPr>
          <w:ins w:id="270" w:author="claudia fayad" w:date="2013-03-11T14:10:00Z"/>
          <w:lang w:val="es-CO"/>
        </w:rPr>
      </w:pPr>
    </w:p>
    <w:p w14:paraId="0498294C" w14:textId="55B4945D" w:rsidR="001C204C" w:rsidRDefault="001C204C" w:rsidP="001028F0">
      <w:pPr>
        <w:rPr>
          <w:ins w:id="271" w:author="claudia fayad" w:date="2013-03-11T14:10:00Z"/>
          <w:lang w:val="es-CO"/>
        </w:rPr>
      </w:pPr>
      <w:ins w:id="272" w:author="claudia fayad" w:date="2013-03-11T14:10:00Z">
        <w:r>
          <w:rPr>
            <w:lang w:val="es-CO"/>
          </w:rPr>
          <w:t>Queridos profes: Ojo con los acentos en los verbos en pasado…</w:t>
        </w:r>
      </w:ins>
    </w:p>
    <w:p w14:paraId="0BAC9D5D" w14:textId="781DA9A3" w:rsidR="001C204C" w:rsidRDefault="001C204C">
      <w:pPr>
        <w:rPr>
          <w:ins w:id="273" w:author="claudia fayad" w:date="2013-03-11T14:10:00Z"/>
          <w:lang w:val="es-CO"/>
        </w:rPr>
      </w:pPr>
      <w:ins w:id="274" w:author="claudia fayad" w:date="2013-03-11T14:10:00Z">
        <w:r>
          <w:rPr>
            <w:lang w:val="es-CO"/>
          </w:rPr>
          <w:br w:type="page"/>
        </w:r>
      </w:ins>
    </w:p>
    <w:p w14:paraId="44D577DA" w14:textId="77777777" w:rsidR="001C204C" w:rsidRPr="003A5CC8" w:rsidRDefault="001C204C" w:rsidP="001C204C">
      <w:pPr>
        <w:rPr>
          <w:ins w:id="275" w:author="claudia fayad" w:date="2013-03-11T14:11:00Z"/>
          <w:u w:val="single"/>
          <w:lang w:val="es-MX"/>
        </w:rPr>
      </w:pPr>
      <w:ins w:id="276" w:author="claudia fayad" w:date="2013-03-11T14:11:00Z">
        <w:r w:rsidRPr="00E64597">
          <w:rPr>
            <w:u w:val="single"/>
            <w:lang w:val="es-MX"/>
          </w:rPr>
          <w:t>Conceptualización</w:t>
        </w:r>
      </w:ins>
    </w:p>
    <w:p w14:paraId="4C63CA13" w14:textId="77777777" w:rsidR="001C204C" w:rsidRDefault="001C204C" w:rsidP="001C204C">
      <w:pPr>
        <w:jc w:val="both"/>
        <w:rPr>
          <w:ins w:id="277" w:author="claudia fayad" w:date="2013-03-11T14:11:00Z"/>
          <w:lang w:val="es-MX"/>
        </w:rPr>
      </w:pPr>
      <w:ins w:id="278" w:author="claudia fayad" w:date="2013-03-11T14:11:00Z">
        <w:r>
          <w:rPr>
            <w:lang w:val="es-MX"/>
          </w:rPr>
          <w:t xml:space="preserve">Superior </w:t>
        </w:r>
      </w:ins>
    </w:p>
    <w:p w14:paraId="2B4C199D" w14:textId="3F081671" w:rsidR="001C204C" w:rsidRDefault="001C204C" w:rsidP="001C204C">
      <w:pPr>
        <w:jc w:val="both"/>
        <w:rPr>
          <w:ins w:id="279" w:author="claudia fayad" w:date="2013-03-11T14:11:00Z"/>
          <w:lang w:val="es-MX"/>
        </w:rPr>
      </w:pPr>
      <w:ins w:id="280" w:author="claudia fayad" w:date="2013-03-11T14:11:00Z">
        <w:r>
          <w:rPr>
            <w:lang w:val="es-MX"/>
          </w:rPr>
          <w:t xml:space="preserve">Durante este segundo periodo se trabajaron los conceptos de </w:t>
        </w:r>
        <w:proofErr w:type="spellStart"/>
        <w:r>
          <w:rPr>
            <w:lang w:val="es-MX"/>
          </w:rPr>
          <w:t>adaptaci</w:t>
        </w:r>
        <w:proofErr w:type="spellEnd"/>
        <w:r>
          <w:rPr>
            <w:lang w:val="es-CO"/>
          </w:rPr>
          <w:t xml:space="preserve">ón </w:t>
        </w:r>
        <w:r>
          <w:rPr>
            <w:lang w:val="es-MX"/>
          </w:rPr>
          <w:t xml:space="preserve"> (</w:t>
        </w:r>
        <w:proofErr w:type="spellStart"/>
        <w:r>
          <w:rPr>
            <w:lang w:val="es-MX"/>
          </w:rPr>
          <w:t>Adaptation</w:t>
        </w:r>
        <w:proofErr w:type="spellEnd"/>
        <w:r>
          <w:rPr>
            <w:lang w:val="es-MX"/>
          </w:rPr>
          <w:t>), preservación  (</w:t>
        </w:r>
        <w:proofErr w:type="spellStart"/>
        <w:r>
          <w:rPr>
            <w:lang w:val="es-MX"/>
          </w:rPr>
          <w:t>Preservation</w:t>
        </w:r>
        <w:proofErr w:type="spellEnd"/>
        <w:r>
          <w:rPr>
            <w:lang w:val="es-MX"/>
          </w:rPr>
          <w:t>)</w:t>
        </w:r>
        <w:r>
          <w:rPr>
            <w:lang w:val="es-MX"/>
          </w:rPr>
          <w:t>,</w:t>
        </w:r>
        <w:r>
          <w:rPr>
            <w:lang w:val="es-MX"/>
          </w:rPr>
          <w:t xml:space="preserve"> hábitat  (</w:t>
        </w:r>
        <w:proofErr w:type="spellStart"/>
        <w:r>
          <w:rPr>
            <w:lang w:val="es-MX"/>
          </w:rPr>
          <w:t>Habitat</w:t>
        </w:r>
        <w:proofErr w:type="spellEnd"/>
        <w:r>
          <w:rPr>
            <w:lang w:val="es-MX"/>
          </w:rPr>
          <w:t>)</w:t>
        </w:r>
        <w:r w:rsidRPr="00CD7755">
          <w:rPr>
            <w:lang w:val="es-MX"/>
          </w:rPr>
          <w:t xml:space="preserve"> </w:t>
        </w:r>
        <w:r>
          <w:rPr>
            <w:lang w:val="es-MX"/>
          </w:rPr>
          <w:t>y supervivencia (</w:t>
        </w:r>
        <w:proofErr w:type="spellStart"/>
        <w:r>
          <w:rPr>
            <w:lang w:val="es-MX"/>
          </w:rPr>
          <w:t>Survival</w:t>
        </w:r>
        <w:proofErr w:type="spellEnd"/>
        <w:r>
          <w:rPr>
            <w:lang w:val="es-MX"/>
          </w:rPr>
          <w:t xml:space="preserve">) bajo el tema transdisciplinario “Cómo funciona el mundo”  (How the </w:t>
        </w:r>
        <w:proofErr w:type="spellStart"/>
        <w:r>
          <w:rPr>
            <w:lang w:val="es-MX"/>
          </w:rPr>
          <w:t>World</w:t>
        </w:r>
        <w:proofErr w:type="spellEnd"/>
        <w:r>
          <w:rPr>
            <w:lang w:val="es-MX"/>
          </w:rPr>
          <w:t xml:space="preserve"> Works)</w:t>
        </w:r>
        <w:r>
          <w:rPr>
            <w:lang w:val="es-MX"/>
          </w:rPr>
          <w:t>. P</w:t>
        </w:r>
        <w:r w:rsidRPr="00EF44F7">
          <w:rPr>
            <w:lang w:val="es-MX"/>
          </w:rPr>
          <w:t>ara</w:t>
        </w:r>
        <w:r>
          <w:rPr>
            <w:lang w:val="es-MX"/>
          </w:rPr>
          <w:t xml:space="preserve"> su evaluación </w:t>
        </w:r>
        <w:proofErr w:type="spellStart"/>
        <w:r>
          <w:rPr>
            <w:lang w:val="es-MX"/>
          </w:rPr>
          <w:t>sumativa</w:t>
        </w:r>
        <w:proofErr w:type="spellEnd"/>
        <w:r>
          <w:rPr>
            <w:lang w:val="es-MX"/>
          </w:rPr>
          <w:t xml:space="preserve"> (Performance Assessment)</w:t>
        </w:r>
        <w:r w:rsidRPr="00DF1B6D">
          <w:rPr>
            <w:lang w:val="es-MX"/>
          </w:rPr>
          <w:t xml:space="preserve"> </w:t>
        </w:r>
        <w:r>
          <w:rPr>
            <w:lang w:val="es-MX"/>
          </w:rPr>
          <w:t xml:space="preserve">escogió </w:t>
        </w:r>
        <w:r w:rsidRPr="0001216B">
          <w:rPr>
            <w:lang w:val="es-MX"/>
          </w:rPr>
          <w:t>la</w:t>
        </w:r>
        <w:r>
          <w:rPr>
            <w:lang w:val="es-MX"/>
          </w:rPr>
          <w:t xml:space="preserve"> </w:t>
        </w:r>
        <w:r w:rsidRPr="0001216B">
          <w:rPr>
            <w:lang w:val="es-MX"/>
          </w:rPr>
          <w:t>elaboración de</w:t>
        </w:r>
        <w:r>
          <w:rPr>
            <w:lang w:val="es-MX"/>
          </w:rPr>
          <w:t xml:space="preserve">______, con la cual </w:t>
        </w:r>
        <w:r w:rsidRPr="00DF1B6D">
          <w:rPr>
            <w:lang w:val="es-MX"/>
          </w:rPr>
          <w:t xml:space="preserve"> </w:t>
        </w:r>
        <w:r>
          <w:rPr>
            <w:lang w:val="es-MX"/>
          </w:rPr>
          <w:t>demostró la comprensión de los diferentes conceptos mencionados anteriormente.</w:t>
        </w:r>
        <w:r w:rsidRPr="001E4723">
          <w:rPr>
            <w:sz w:val="18"/>
            <w:szCs w:val="18"/>
            <w:lang w:val="es-CO"/>
          </w:rPr>
          <w:t xml:space="preserve"> </w:t>
        </w:r>
        <w:r w:rsidRPr="001E4723">
          <w:rPr>
            <w:rFonts w:cs="Arial"/>
            <w:lang w:val="es-CO"/>
          </w:rPr>
          <w:t>Se mostró bastante involucrad</w:t>
        </w:r>
      </w:ins>
      <w:ins w:id="281" w:author="claudia fayad" w:date="2013-03-11T14:12:00Z">
        <w:r>
          <w:rPr>
            <w:rFonts w:cs="Arial"/>
            <w:lang w:val="es-CO"/>
          </w:rPr>
          <w:t>o/</w:t>
        </w:r>
      </w:ins>
      <w:ins w:id="282" w:author="claudia fayad" w:date="2013-03-11T14:11:00Z">
        <w:r w:rsidRPr="001E4723">
          <w:rPr>
            <w:rFonts w:cs="Arial"/>
            <w:lang w:val="es-CO"/>
          </w:rPr>
          <w:t>a al  observar con atenci</w:t>
        </w:r>
        <w:r>
          <w:rPr>
            <w:rFonts w:cs="Arial"/>
            <w:lang w:val="es-CO"/>
          </w:rPr>
          <w:t>ón y llevar</w:t>
        </w:r>
        <w:r w:rsidRPr="001E4723">
          <w:rPr>
            <w:rFonts w:cs="Arial"/>
            <w:lang w:val="es-CO"/>
          </w:rPr>
          <w:t xml:space="preserve"> su registro adecuadame</w:t>
        </w:r>
        <w:r>
          <w:rPr>
            <w:rFonts w:cs="Arial"/>
            <w:lang w:val="es-CO"/>
          </w:rPr>
          <w:t>nte en la salida pedagógica al Z</w:t>
        </w:r>
        <w:r w:rsidRPr="001E4723">
          <w:rPr>
            <w:rFonts w:cs="Arial"/>
            <w:lang w:val="es-CO"/>
          </w:rPr>
          <w:t>oológico. Evidenció con sus aportes la comprensión de los aprendizajes perdura</w:t>
        </w:r>
        <w:r>
          <w:rPr>
            <w:rFonts w:cs="Arial"/>
            <w:lang w:val="es-CO"/>
          </w:rPr>
          <w:t xml:space="preserve">bles </w:t>
        </w:r>
        <w:r>
          <w:rPr>
            <w:rFonts w:cs="Arial"/>
            <w:lang w:val="es-CO"/>
          </w:rPr>
          <w:t xml:space="preserve"> planteados en la unidad, </w:t>
        </w:r>
      </w:ins>
      <w:ins w:id="283" w:author="claudia fayad" w:date="2013-03-11T14:12:00Z">
        <w:r>
          <w:rPr>
            <w:rFonts w:cs="Arial"/>
            <w:lang w:val="es-CO"/>
          </w:rPr>
          <w:t>identific</w:t>
        </w:r>
      </w:ins>
      <w:ins w:id="284" w:author="claudia fayad" w:date="2013-03-11T14:11:00Z">
        <w:r>
          <w:rPr>
            <w:rFonts w:cs="Arial"/>
            <w:lang w:val="es-CO"/>
          </w:rPr>
          <w:t>ando, en ocasiones, relaciones y conexiones entre ellos y sus propias experiencias</w:t>
        </w:r>
        <w:r w:rsidRPr="001E4723">
          <w:rPr>
            <w:rFonts w:cs="Arial"/>
            <w:lang w:val="es-CO"/>
          </w:rPr>
          <w:t>.</w:t>
        </w:r>
        <w:r>
          <w:rPr>
            <w:lang w:val="es-MX"/>
          </w:rPr>
          <w:t xml:space="preserve"> Construyó sus propios significados  al ser parte activa en la preparación de su presentación,  estableciendo relaciones en lo que sabía anteriormente y lo que fue  adquiriendo.  </w:t>
        </w:r>
      </w:ins>
    </w:p>
    <w:p w14:paraId="217F664B" w14:textId="2255A06C" w:rsidR="001C204C" w:rsidRDefault="001C204C" w:rsidP="001C204C">
      <w:pPr>
        <w:jc w:val="both"/>
        <w:rPr>
          <w:ins w:id="285" w:author="claudia fayad" w:date="2013-03-11T14:11:00Z"/>
          <w:lang w:val="es-MX"/>
        </w:rPr>
      </w:pPr>
      <w:ins w:id="286" w:author="claudia fayad" w:date="2013-03-11T14:11:00Z">
        <w:r>
          <w:rPr>
            <w:lang w:val="es-MX"/>
          </w:rPr>
          <w:t>Igualmente en el tema tran</w:t>
        </w:r>
        <w:r>
          <w:rPr>
            <w:lang w:val="es-MX"/>
          </w:rPr>
          <w:t xml:space="preserve">sdisciplinario “Como nos </w:t>
        </w:r>
        <w:commentRangeStart w:id="287"/>
        <w:r>
          <w:rPr>
            <w:lang w:val="es-MX"/>
          </w:rPr>
          <w:t>organi</w:t>
        </w:r>
      </w:ins>
      <w:ins w:id="288" w:author="claudia fayad" w:date="2013-03-11T14:12:00Z">
        <w:r>
          <w:rPr>
            <w:lang w:val="es-MX"/>
          </w:rPr>
          <w:t>z</w:t>
        </w:r>
      </w:ins>
      <w:ins w:id="289" w:author="claudia fayad" w:date="2013-03-11T14:11:00Z">
        <w:r>
          <w:rPr>
            <w:lang w:val="es-MX"/>
          </w:rPr>
          <w:t>amos</w:t>
        </w:r>
      </w:ins>
      <w:commentRangeEnd w:id="287"/>
      <w:ins w:id="290" w:author="claudia fayad" w:date="2013-03-11T14:13:00Z">
        <w:r>
          <w:rPr>
            <w:rStyle w:val="CommentReference"/>
          </w:rPr>
          <w:commentReference w:id="287"/>
        </w:r>
      </w:ins>
      <w:ins w:id="291" w:author="claudia fayad" w:date="2013-03-11T14:11:00Z">
        <w:r>
          <w:rPr>
            <w:lang w:val="es-MX"/>
          </w:rPr>
          <w:t xml:space="preserve">” (How We Organise </w:t>
        </w:r>
        <w:proofErr w:type="spellStart"/>
        <w:r>
          <w:rPr>
            <w:lang w:val="es-MX"/>
          </w:rPr>
          <w:t>Ourselves</w:t>
        </w:r>
        <w:proofErr w:type="spellEnd"/>
        <w:r>
          <w:rPr>
            <w:lang w:val="es-MX"/>
          </w:rPr>
          <w:t xml:space="preserve">) se trabajaron los conceptos </w:t>
        </w:r>
        <w:r>
          <w:rPr>
            <w:lang w:val="es-MX"/>
          </w:rPr>
          <w:t>de trabajo en equipo (Team Work</w:t>
        </w:r>
        <w:r>
          <w:rPr>
            <w:lang w:val="es-MX"/>
          </w:rPr>
          <w:t>), r</w:t>
        </w:r>
        <w:r>
          <w:rPr>
            <w:lang w:val="es-MX"/>
          </w:rPr>
          <w:t>ol  (Role</w:t>
        </w:r>
        <w:r>
          <w:rPr>
            <w:lang w:val="es-MX"/>
          </w:rPr>
          <w:t xml:space="preserve">), meta </w:t>
        </w:r>
        <w:r>
          <w:rPr>
            <w:lang w:val="es-MX"/>
          </w:rPr>
          <w:t xml:space="preserve"> (</w:t>
        </w:r>
        <w:proofErr w:type="spellStart"/>
        <w:r>
          <w:rPr>
            <w:lang w:val="es-MX"/>
          </w:rPr>
          <w:t>Goal</w:t>
        </w:r>
        <w:proofErr w:type="spellEnd"/>
        <w:r>
          <w:rPr>
            <w:lang w:val="es-MX"/>
          </w:rPr>
          <w:t>) contribución individual  (</w:t>
        </w:r>
        <w:r>
          <w:rPr>
            <w:lang w:val="es-MX"/>
          </w:rPr>
          <w:t xml:space="preserve">Individual </w:t>
        </w:r>
        <w:proofErr w:type="spellStart"/>
        <w:r>
          <w:rPr>
            <w:lang w:val="es-MX"/>
          </w:rPr>
          <w:t>Contribution</w:t>
        </w:r>
        <w:proofErr w:type="spellEnd"/>
        <w:r>
          <w:rPr>
            <w:lang w:val="es-MX"/>
          </w:rPr>
          <w:t>)</w:t>
        </w:r>
      </w:ins>
      <w:ins w:id="292" w:author="claudia fayad" w:date="2013-03-11T14:13:00Z">
        <w:r>
          <w:rPr>
            <w:lang w:val="es-MX"/>
          </w:rPr>
          <w:t>.</w:t>
        </w:r>
      </w:ins>
      <w:ins w:id="293" w:author="claudia fayad" w:date="2013-03-11T14:11:00Z">
        <w:r>
          <w:rPr>
            <w:lang w:val="es-MX"/>
          </w:rPr>
          <w:t xml:space="preserve"> _______dio claros </w:t>
        </w:r>
        <w:r>
          <w:rPr>
            <w:lang w:val="es-MX"/>
          </w:rPr>
          <w:t>ejemplos de compren</w:t>
        </w:r>
      </w:ins>
      <w:ins w:id="294" w:author="claudia fayad" w:date="2013-03-11T14:14:00Z">
        <w:r>
          <w:rPr>
            <w:lang w:val="es-MX"/>
          </w:rPr>
          <w:t xml:space="preserve">der </w:t>
        </w:r>
      </w:ins>
      <w:ins w:id="295" w:author="claudia fayad" w:date="2013-03-11T14:11:00Z">
        <w:r>
          <w:rPr>
            <w:lang w:val="es-MX"/>
          </w:rPr>
          <w:t xml:space="preserve"> cómo las personas se organizan para lograr una meta en común</w:t>
        </w:r>
      </w:ins>
      <w:ins w:id="296" w:author="claudia fayad" w:date="2013-03-11T14:14:00Z">
        <w:r>
          <w:rPr>
            <w:lang w:val="es-MX"/>
          </w:rPr>
          <w:t>,</w:t>
        </w:r>
      </w:ins>
      <w:ins w:id="297" w:author="claudia fayad" w:date="2013-03-11T14:11:00Z">
        <w:r>
          <w:rPr>
            <w:lang w:val="es-MX"/>
          </w:rPr>
          <w:t xml:space="preserve"> y </w:t>
        </w:r>
        <w:r>
          <w:rPr>
            <w:lang w:val="es-MX"/>
          </w:rPr>
          <w:t>la importancia de cumplir con responsabilidad su rol. ______,  logró hacer constantemente conexiones en su proceso de aprendizaje y ampliar su capacidad de pensamiento crítico</w:t>
        </w:r>
      </w:ins>
      <w:ins w:id="298" w:author="claudia fayad" w:date="2013-03-11T14:14:00Z">
        <w:r>
          <w:rPr>
            <w:lang w:val="es-MX"/>
          </w:rPr>
          <w:t>,</w:t>
        </w:r>
      </w:ins>
      <w:ins w:id="299" w:author="claudia fayad" w:date="2013-03-11T14:11:00Z">
        <w:r>
          <w:rPr>
            <w:lang w:val="es-MX"/>
          </w:rPr>
          <w:t xml:space="preserve"> demostrándolo  a través sus diferentes intervenciones.</w:t>
        </w:r>
      </w:ins>
    </w:p>
    <w:p w14:paraId="2F83FEF3" w14:textId="77777777" w:rsidR="001C204C" w:rsidRDefault="001C204C" w:rsidP="001C204C">
      <w:pPr>
        <w:jc w:val="both"/>
        <w:rPr>
          <w:ins w:id="300" w:author="claudia fayad" w:date="2013-03-11T14:11:00Z"/>
          <w:lang w:val="es-MX"/>
        </w:rPr>
      </w:pPr>
      <w:ins w:id="301" w:author="claudia fayad" w:date="2013-03-11T14:11:00Z">
        <w:r>
          <w:rPr>
            <w:lang w:val="es-MX"/>
          </w:rPr>
          <w:t>Alto</w:t>
        </w:r>
      </w:ins>
    </w:p>
    <w:p w14:paraId="75D8707D" w14:textId="4627F7B5" w:rsidR="001C204C" w:rsidRDefault="001C204C" w:rsidP="001C204C">
      <w:pPr>
        <w:jc w:val="both"/>
        <w:rPr>
          <w:ins w:id="302" w:author="claudia fayad" w:date="2013-03-11T14:11:00Z"/>
          <w:lang w:val="es-MX"/>
        </w:rPr>
      </w:pPr>
      <w:ins w:id="303" w:author="claudia fayad" w:date="2013-03-11T14:11:00Z">
        <w:r>
          <w:rPr>
            <w:lang w:val="es-MX"/>
          </w:rPr>
          <w:t xml:space="preserve">Durante este segundo periodo se trabajaron los conceptos de </w:t>
        </w:r>
        <w:proofErr w:type="spellStart"/>
        <w:r>
          <w:rPr>
            <w:lang w:val="es-MX"/>
          </w:rPr>
          <w:t>adaptaci</w:t>
        </w:r>
        <w:proofErr w:type="spellEnd"/>
        <w:r>
          <w:rPr>
            <w:lang w:val="es-CO"/>
          </w:rPr>
          <w:t xml:space="preserve">ón </w:t>
        </w:r>
        <w:r>
          <w:rPr>
            <w:lang w:val="es-MX"/>
          </w:rPr>
          <w:t xml:space="preserve"> (</w:t>
        </w:r>
        <w:proofErr w:type="spellStart"/>
        <w:r>
          <w:rPr>
            <w:lang w:val="es-MX"/>
          </w:rPr>
          <w:t>Adaptatio</w:t>
        </w:r>
        <w:r w:rsidR="00BF536E">
          <w:rPr>
            <w:lang w:val="es-MX"/>
          </w:rPr>
          <w:t>n</w:t>
        </w:r>
        <w:proofErr w:type="spellEnd"/>
        <w:r w:rsidR="00BF536E">
          <w:rPr>
            <w:lang w:val="es-MX"/>
          </w:rPr>
          <w:t>), preservación  (</w:t>
        </w:r>
        <w:proofErr w:type="spellStart"/>
        <w:r w:rsidR="00BF536E">
          <w:rPr>
            <w:lang w:val="es-MX"/>
          </w:rPr>
          <w:t>Preservation</w:t>
        </w:r>
        <w:proofErr w:type="spellEnd"/>
        <w:r>
          <w:rPr>
            <w:lang w:val="es-MX"/>
          </w:rPr>
          <w:t>) y hábitat  (</w:t>
        </w:r>
        <w:proofErr w:type="spellStart"/>
        <w:r>
          <w:rPr>
            <w:lang w:val="es-MX"/>
          </w:rPr>
          <w:t>Habitat</w:t>
        </w:r>
        <w:proofErr w:type="spellEnd"/>
        <w:r>
          <w:rPr>
            <w:lang w:val="es-MX"/>
          </w:rPr>
          <w:t>)</w:t>
        </w:r>
        <w:r w:rsidRPr="00CD7755">
          <w:rPr>
            <w:lang w:val="es-MX"/>
          </w:rPr>
          <w:t xml:space="preserve"> </w:t>
        </w:r>
        <w:r>
          <w:rPr>
            <w:lang w:val="es-MX"/>
          </w:rPr>
          <w:t>y supervivencia (</w:t>
        </w:r>
        <w:proofErr w:type="spellStart"/>
        <w:r>
          <w:rPr>
            <w:lang w:val="es-MX"/>
          </w:rPr>
          <w:t>Survival</w:t>
        </w:r>
        <w:proofErr w:type="spellEnd"/>
        <w:r>
          <w:rPr>
            <w:lang w:val="es-MX"/>
          </w:rPr>
          <w:t xml:space="preserve">) bajo el tema transdisciplinario “Cómo funciona el mundo”  (How the </w:t>
        </w:r>
        <w:proofErr w:type="spellStart"/>
        <w:r>
          <w:rPr>
            <w:lang w:val="es-MX"/>
          </w:rPr>
          <w:t>World</w:t>
        </w:r>
        <w:proofErr w:type="spellEnd"/>
        <w:r>
          <w:rPr>
            <w:lang w:val="es-MX"/>
          </w:rPr>
          <w:t xml:space="preserve"> Works)</w:t>
        </w:r>
      </w:ins>
      <w:ins w:id="304" w:author="claudia fayad" w:date="2013-03-11T14:14:00Z">
        <w:r w:rsidR="00BF536E">
          <w:rPr>
            <w:lang w:val="es-MX"/>
          </w:rPr>
          <w:t>.</w:t>
        </w:r>
      </w:ins>
      <w:ins w:id="305" w:author="claudia fayad" w:date="2013-03-11T14:15:00Z">
        <w:r w:rsidR="00BF536E">
          <w:rPr>
            <w:lang w:val="es-MX"/>
          </w:rPr>
          <w:t xml:space="preserve"> </w:t>
        </w:r>
      </w:ins>
      <w:ins w:id="306" w:author="claudia fayad" w:date="2013-03-11T14:11:00Z">
        <w:r>
          <w:rPr>
            <w:lang w:val="es-MX"/>
          </w:rPr>
          <w:t xml:space="preserve"> ______, </w:t>
        </w:r>
        <w:r w:rsidRPr="00EF44F7">
          <w:rPr>
            <w:lang w:val="es-MX"/>
          </w:rPr>
          <w:t>para</w:t>
        </w:r>
        <w:r>
          <w:rPr>
            <w:lang w:val="es-MX"/>
          </w:rPr>
          <w:t xml:space="preserve"> su evaluación </w:t>
        </w:r>
        <w:proofErr w:type="spellStart"/>
        <w:r>
          <w:rPr>
            <w:lang w:val="es-MX"/>
          </w:rPr>
          <w:t>sumativa</w:t>
        </w:r>
        <w:proofErr w:type="spellEnd"/>
        <w:r>
          <w:rPr>
            <w:lang w:val="es-MX"/>
          </w:rPr>
          <w:t xml:space="preserve"> (Performance Assessment)</w:t>
        </w:r>
        <w:r w:rsidRPr="00DF1B6D">
          <w:rPr>
            <w:lang w:val="es-MX"/>
          </w:rPr>
          <w:t xml:space="preserve"> </w:t>
        </w:r>
        <w:r>
          <w:rPr>
            <w:lang w:val="es-MX"/>
          </w:rPr>
          <w:t xml:space="preserve">escogió </w:t>
        </w:r>
        <w:r w:rsidRPr="0001216B">
          <w:rPr>
            <w:lang w:val="es-MX"/>
          </w:rPr>
          <w:t>la</w:t>
        </w:r>
        <w:r>
          <w:rPr>
            <w:lang w:val="es-MX"/>
          </w:rPr>
          <w:t xml:space="preserve"> </w:t>
        </w:r>
        <w:r w:rsidRPr="0001216B">
          <w:rPr>
            <w:lang w:val="es-MX"/>
          </w:rPr>
          <w:t xml:space="preserve">elaboración de </w:t>
        </w:r>
        <w:r>
          <w:rPr>
            <w:lang w:val="es-MX"/>
          </w:rPr>
          <w:t xml:space="preserve">______, con la cual </w:t>
        </w:r>
        <w:r w:rsidRPr="00DF1B6D">
          <w:rPr>
            <w:lang w:val="es-MX"/>
          </w:rPr>
          <w:t xml:space="preserve"> </w:t>
        </w:r>
        <w:r>
          <w:rPr>
            <w:lang w:val="es-MX"/>
          </w:rPr>
          <w:t>demostró la comprensión de casi todos los conceptos mencionados anteriormente.</w:t>
        </w:r>
        <w:r w:rsidRPr="001E4723">
          <w:rPr>
            <w:sz w:val="18"/>
            <w:szCs w:val="18"/>
            <w:lang w:val="es-CO"/>
          </w:rPr>
          <w:t xml:space="preserve"> </w:t>
        </w:r>
        <w:r>
          <w:rPr>
            <w:rFonts w:cs="Arial"/>
            <w:lang w:val="es-CO"/>
          </w:rPr>
          <w:t>Se mostró</w:t>
        </w:r>
        <w:r w:rsidRPr="001E4723">
          <w:rPr>
            <w:rFonts w:cs="Arial"/>
            <w:lang w:val="es-CO"/>
          </w:rPr>
          <w:t xml:space="preserve"> involucrada al </w:t>
        </w:r>
        <w:r w:rsidR="006F7093">
          <w:rPr>
            <w:rFonts w:cs="Arial"/>
            <w:lang w:val="es-CO"/>
          </w:rPr>
          <w:t xml:space="preserve"> observar con atención y llevar</w:t>
        </w:r>
        <w:r w:rsidRPr="001E4723">
          <w:rPr>
            <w:rFonts w:cs="Arial"/>
            <w:lang w:val="es-CO"/>
          </w:rPr>
          <w:t xml:space="preserve"> su reg</w:t>
        </w:r>
        <w:r>
          <w:rPr>
            <w:rFonts w:cs="Arial"/>
            <w:lang w:val="es-CO"/>
          </w:rPr>
          <w:t>istro en la salida pedagógica al Z</w:t>
        </w:r>
        <w:r w:rsidRPr="001E4723">
          <w:rPr>
            <w:rFonts w:cs="Arial"/>
            <w:lang w:val="es-CO"/>
          </w:rPr>
          <w:t xml:space="preserve">oológico. Evidenció con sus aportes la comprensión </w:t>
        </w:r>
        <w:r>
          <w:rPr>
            <w:rFonts w:cs="Arial"/>
            <w:lang w:val="es-CO"/>
          </w:rPr>
          <w:t>de</w:t>
        </w:r>
      </w:ins>
      <w:ins w:id="307" w:author="claudia fayad" w:date="2013-03-11T14:15:00Z">
        <w:r w:rsidR="006F7093">
          <w:rPr>
            <w:rFonts w:cs="Arial"/>
            <w:lang w:val="es-CO"/>
          </w:rPr>
          <w:t xml:space="preserve"> </w:t>
        </w:r>
      </w:ins>
      <w:ins w:id="308" w:author="claudia fayad" w:date="2013-03-11T14:11:00Z">
        <w:r w:rsidRPr="001E4723">
          <w:rPr>
            <w:rFonts w:cs="Arial"/>
            <w:lang w:val="es-CO"/>
          </w:rPr>
          <w:t>los aprendizaje</w:t>
        </w:r>
        <w:r>
          <w:rPr>
            <w:rFonts w:cs="Arial"/>
            <w:lang w:val="es-CO"/>
          </w:rPr>
          <w:t>s perdurables  planteados en la unidad</w:t>
        </w:r>
        <w:r w:rsidRPr="001E4723">
          <w:rPr>
            <w:rFonts w:cs="Arial"/>
            <w:lang w:val="es-CO"/>
          </w:rPr>
          <w:t>.</w:t>
        </w:r>
        <w:r>
          <w:rPr>
            <w:lang w:val="es-MX"/>
          </w:rPr>
          <w:t xml:space="preserve"> Con</w:t>
        </w:r>
        <w:r w:rsidR="006F7093">
          <w:rPr>
            <w:lang w:val="es-MX"/>
          </w:rPr>
          <w:t>struyó sus propios significados</w:t>
        </w:r>
        <w:r>
          <w:rPr>
            <w:lang w:val="es-MX"/>
          </w:rPr>
          <w:t xml:space="preserve"> al ser parte activa en la preparación de su presentación,  estableciendo relaciones en</w:t>
        </w:r>
      </w:ins>
      <w:ins w:id="309" w:author="claudia fayad" w:date="2013-03-11T14:15:00Z">
        <w:r w:rsidR="006F7093">
          <w:rPr>
            <w:lang w:val="es-MX"/>
          </w:rPr>
          <w:t>tre</w:t>
        </w:r>
      </w:ins>
      <w:ins w:id="310" w:author="claudia fayad" w:date="2013-03-11T14:11:00Z">
        <w:r>
          <w:rPr>
            <w:lang w:val="es-MX"/>
          </w:rPr>
          <w:t xml:space="preserve"> lo que sabía anteriormente y lo que fue  adquiriendo.  </w:t>
        </w:r>
      </w:ins>
    </w:p>
    <w:p w14:paraId="0B605ECE" w14:textId="6F943DF8" w:rsidR="001C204C" w:rsidRDefault="001C204C" w:rsidP="001C204C">
      <w:pPr>
        <w:jc w:val="both"/>
        <w:rPr>
          <w:ins w:id="311" w:author="claudia fayad" w:date="2013-03-11T14:11:00Z"/>
          <w:lang w:val="es-MX"/>
        </w:rPr>
      </w:pPr>
      <w:ins w:id="312" w:author="claudia fayad" w:date="2013-03-11T14:11:00Z">
        <w:r>
          <w:rPr>
            <w:lang w:val="es-MX"/>
          </w:rPr>
          <w:t>Igualmente</w:t>
        </w:r>
      </w:ins>
      <w:ins w:id="313" w:author="claudia fayad" w:date="2013-03-11T14:15:00Z">
        <w:r w:rsidR="006F7093">
          <w:rPr>
            <w:lang w:val="es-MX"/>
          </w:rPr>
          <w:t>,</w:t>
        </w:r>
      </w:ins>
      <w:ins w:id="314" w:author="claudia fayad" w:date="2013-03-11T14:11:00Z">
        <w:r>
          <w:rPr>
            <w:lang w:val="es-MX"/>
          </w:rPr>
          <w:t xml:space="preserve"> en el tema tran</w:t>
        </w:r>
        <w:r w:rsidR="006F7093">
          <w:rPr>
            <w:lang w:val="es-MX"/>
          </w:rPr>
          <w:t xml:space="preserve">sdisciplinario “Cómo nos </w:t>
        </w:r>
        <w:commentRangeStart w:id="315"/>
        <w:r w:rsidR="006F7093">
          <w:rPr>
            <w:lang w:val="es-MX"/>
          </w:rPr>
          <w:t>organi</w:t>
        </w:r>
      </w:ins>
      <w:ins w:id="316" w:author="claudia fayad" w:date="2013-03-11T14:15:00Z">
        <w:r w:rsidR="006F7093">
          <w:rPr>
            <w:lang w:val="es-MX"/>
          </w:rPr>
          <w:t>z</w:t>
        </w:r>
      </w:ins>
      <w:ins w:id="317" w:author="claudia fayad" w:date="2013-03-11T14:11:00Z">
        <w:r>
          <w:rPr>
            <w:lang w:val="es-MX"/>
          </w:rPr>
          <w:t>amos</w:t>
        </w:r>
      </w:ins>
      <w:commentRangeEnd w:id="315"/>
      <w:ins w:id="318" w:author="claudia fayad" w:date="2013-03-11T14:16:00Z">
        <w:r w:rsidR="006F7093">
          <w:rPr>
            <w:rStyle w:val="CommentReference"/>
          </w:rPr>
          <w:commentReference w:id="315"/>
        </w:r>
      </w:ins>
      <w:ins w:id="319" w:author="claudia fayad" w:date="2013-03-11T14:11:00Z">
        <w:r>
          <w:rPr>
            <w:lang w:val="es-MX"/>
          </w:rPr>
          <w:t xml:space="preserve">” (How We Organise </w:t>
        </w:r>
        <w:proofErr w:type="spellStart"/>
        <w:r>
          <w:rPr>
            <w:lang w:val="es-MX"/>
          </w:rPr>
          <w:t>Ourselves</w:t>
        </w:r>
        <w:proofErr w:type="spellEnd"/>
        <w:r>
          <w:rPr>
            <w:lang w:val="es-MX"/>
          </w:rPr>
          <w:t xml:space="preserve">) se trabajaron los conceptos </w:t>
        </w:r>
        <w:r w:rsidR="006F7093">
          <w:rPr>
            <w:lang w:val="es-MX"/>
          </w:rPr>
          <w:t>de trabajo en equipo (Team Work), rol  (Role), meta  (</w:t>
        </w:r>
        <w:proofErr w:type="spellStart"/>
        <w:r w:rsidR="006F7093">
          <w:rPr>
            <w:lang w:val="es-MX"/>
          </w:rPr>
          <w:t>Goal</w:t>
        </w:r>
        <w:proofErr w:type="spellEnd"/>
        <w:r>
          <w:rPr>
            <w:lang w:val="es-MX"/>
          </w:rPr>
          <w:t>) contribución indivi</w:t>
        </w:r>
        <w:r w:rsidR="006F7093">
          <w:rPr>
            <w:lang w:val="es-MX"/>
          </w:rPr>
          <w:t xml:space="preserve">dual  (Individual </w:t>
        </w:r>
        <w:proofErr w:type="spellStart"/>
        <w:r w:rsidR="006F7093">
          <w:rPr>
            <w:lang w:val="es-MX"/>
          </w:rPr>
          <w:t>Contribution</w:t>
        </w:r>
        <w:proofErr w:type="spellEnd"/>
        <w:r w:rsidR="006F7093">
          <w:rPr>
            <w:lang w:val="es-MX"/>
          </w:rPr>
          <w:t>)</w:t>
        </w:r>
      </w:ins>
      <w:ins w:id="320" w:author="claudia fayad" w:date="2013-03-11T14:16:00Z">
        <w:r w:rsidR="006F7093">
          <w:rPr>
            <w:lang w:val="es-MX"/>
          </w:rPr>
          <w:t xml:space="preserve">. </w:t>
        </w:r>
      </w:ins>
      <w:ins w:id="321" w:author="claudia fayad" w:date="2013-03-11T14:11:00Z">
        <w:r>
          <w:rPr>
            <w:lang w:val="es-MX"/>
          </w:rPr>
          <w:t xml:space="preserve"> _______dio claros ejemplos de comprensión de cómo las personas se organizan para lograr una meta en común</w:t>
        </w:r>
      </w:ins>
      <w:ins w:id="322" w:author="claudia fayad" w:date="2013-03-11T14:16:00Z">
        <w:r w:rsidR="006F7093">
          <w:rPr>
            <w:lang w:val="es-MX"/>
          </w:rPr>
          <w:t>,</w:t>
        </w:r>
      </w:ins>
      <w:ins w:id="323" w:author="claudia fayad" w:date="2013-03-11T14:11:00Z">
        <w:r w:rsidR="006F7093">
          <w:rPr>
            <w:lang w:val="es-MX"/>
          </w:rPr>
          <w:t xml:space="preserve"> y</w:t>
        </w:r>
        <w:r>
          <w:rPr>
            <w:lang w:val="es-MX"/>
          </w:rPr>
          <w:t xml:space="preserve"> la importancia de cumplir con</w:t>
        </w:r>
        <w:r w:rsidR="006F7093">
          <w:rPr>
            <w:lang w:val="es-MX"/>
          </w:rPr>
          <w:t xml:space="preserve"> responsabilidad su rol. ______</w:t>
        </w:r>
        <w:r>
          <w:rPr>
            <w:lang w:val="es-MX"/>
          </w:rPr>
          <w:t xml:space="preserve">  logró hacer conexiones en su proceso de aprendizaje y ampliar su capacidad de pensamiento crítico</w:t>
        </w:r>
      </w:ins>
      <w:ins w:id="324" w:author="claudia fayad" w:date="2013-03-11T14:16:00Z">
        <w:r w:rsidR="006F7093">
          <w:rPr>
            <w:lang w:val="es-MX"/>
          </w:rPr>
          <w:t>,</w:t>
        </w:r>
      </w:ins>
      <w:ins w:id="325" w:author="claudia fayad" w:date="2013-03-11T14:11:00Z">
        <w:r w:rsidR="006F7093">
          <w:rPr>
            <w:lang w:val="es-MX"/>
          </w:rPr>
          <w:t xml:space="preserve"> demostrándolo</w:t>
        </w:r>
        <w:r>
          <w:rPr>
            <w:lang w:val="es-MX"/>
          </w:rPr>
          <w:t xml:space="preserve"> a través sus diferentes intervenciones.</w:t>
        </w:r>
      </w:ins>
    </w:p>
    <w:p w14:paraId="0B21ADD3" w14:textId="77777777" w:rsidR="001C204C" w:rsidRDefault="001C204C" w:rsidP="001C204C">
      <w:pPr>
        <w:jc w:val="both"/>
        <w:rPr>
          <w:ins w:id="326" w:author="claudia fayad" w:date="2013-03-11T14:11:00Z"/>
          <w:lang w:val="es-MX"/>
        </w:rPr>
      </w:pPr>
      <w:ins w:id="327" w:author="claudia fayad" w:date="2013-03-11T14:11:00Z">
        <w:r>
          <w:rPr>
            <w:lang w:val="es-MX"/>
          </w:rPr>
          <w:t xml:space="preserve">Medio </w:t>
        </w:r>
      </w:ins>
    </w:p>
    <w:p w14:paraId="261638D8" w14:textId="7A5C0473" w:rsidR="001C204C" w:rsidRDefault="001C204C" w:rsidP="001C204C">
      <w:pPr>
        <w:jc w:val="both"/>
        <w:rPr>
          <w:ins w:id="328" w:author="claudia fayad" w:date="2013-03-11T14:11:00Z"/>
          <w:lang w:val="es-MX"/>
        </w:rPr>
      </w:pPr>
      <w:ins w:id="329" w:author="claudia fayad" w:date="2013-03-11T14:11:00Z">
        <w:r>
          <w:rPr>
            <w:lang w:val="es-MX"/>
          </w:rPr>
          <w:t xml:space="preserve">Durante este segundo periodo se trabajaron los conceptos de </w:t>
        </w:r>
        <w:proofErr w:type="spellStart"/>
        <w:r>
          <w:rPr>
            <w:lang w:val="es-MX"/>
          </w:rPr>
          <w:t>adaptaci</w:t>
        </w:r>
        <w:proofErr w:type="spellEnd"/>
        <w:r w:rsidR="00CD4C06">
          <w:rPr>
            <w:lang w:val="es-CO"/>
          </w:rPr>
          <w:t>ón</w:t>
        </w:r>
        <w:r>
          <w:rPr>
            <w:lang w:val="es-MX"/>
          </w:rPr>
          <w:t xml:space="preserve"> (</w:t>
        </w:r>
        <w:proofErr w:type="spellStart"/>
        <w:r>
          <w:rPr>
            <w:lang w:val="es-MX"/>
          </w:rPr>
          <w:t>Adaptatio</w:t>
        </w:r>
        <w:r w:rsidR="00CD4C06">
          <w:rPr>
            <w:lang w:val="es-MX"/>
          </w:rPr>
          <w:t>n</w:t>
        </w:r>
        <w:proofErr w:type="spellEnd"/>
        <w:r w:rsidR="00CD4C06">
          <w:rPr>
            <w:lang w:val="es-MX"/>
          </w:rPr>
          <w:t>), preservación (</w:t>
        </w:r>
        <w:proofErr w:type="spellStart"/>
        <w:r w:rsidR="00CD4C06">
          <w:rPr>
            <w:lang w:val="es-MX"/>
          </w:rPr>
          <w:t>Preservation</w:t>
        </w:r>
        <w:proofErr w:type="spellEnd"/>
        <w:r w:rsidR="00CD4C06">
          <w:rPr>
            <w:lang w:val="es-MX"/>
          </w:rPr>
          <w:t>)</w:t>
        </w:r>
      </w:ins>
      <w:ins w:id="330" w:author="claudia fayad" w:date="2013-03-11T14:17:00Z">
        <w:r w:rsidR="00CD4C06">
          <w:rPr>
            <w:lang w:val="es-MX"/>
          </w:rPr>
          <w:t>,</w:t>
        </w:r>
      </w:ins>
      <w:ins w:id="331" w:author="claudia fayad" w:date="2013-03-11T14:11:00Z">
        <w:r w:rsidR="00CD4C06">
          <w:rPr>
            <w:lang w:val="es-MX"/>
          </w:rPr>
          <w:t xml:space="preserve"> hábitat</w:t>
        </w:r>
        <w:r>
          <w:rPr>
            <w:lang w:val="es-MX"/>
          </w:rPr>
          <w:t xml:space="preserve"> (</w:t>
        </w:r>
        <w:proofErr w:type="spellStart"/>
        <w:r>
          <w:rPr>
            <w:lang w:val="es-MX"/>
          </w:rPr>
          <w:t>Habitat</w:t>
        </w:r>
        <w:proofErr w:type="spellEnd"/>
        <w:r>
          <w:rPr>
            <w:lang w:val="es-MX"/>
          </w:rPr>
          <w:t>)</w:t>
        </w:r>
        <w:r w:rsidRPr="00CD7755">
          <w:rPr>
            <w:lang w:val="es-MX"/>
          </w:rPr>
          <w:t xml:space="preserve"> </w:t>
        </w:r>
        <w:r>
          <w:rPr>
            <w:lang w:val="es-MX"/>
          </w:rPr>
          <w:t>y supervivencia (</w:t>
        </w:r>
        <w:proofErr w:type="spellStart"/>
        <w:r>
          <w:rPr>
            <w:lang w:val="es-MX"/>
          </w:rPr>
          <w:t>Survival</w:t>
        </w:r>
        <w:proofErr w:type="spellEnd"/>
        <w:r>
          <w:rPr>
            <w:lang w:val="es-MX"/>
          </w:rPr>
          <w:t xml:space="preserve">) bajo el tema transdisciplinario “Cómo funciona el mundo”  (How the </w:t>
        </w:r>
        <w:proofErr w:type="spellStart"/>
        <w:r>
          <w:rPr>
            <w:lang w:val="es-MX"/>
          </w:rPr>
          <w:t>World</w:t>
        </w:r>
        <w:proofErr w:type="spellEnd"/>
        <w:r>
          <w:rPr>
            <w:lang w:val="es-MX"/>
          </w:rPr>
          <w:t xml:space="preserve"> Works)</w:t>
        </w:r>
      </w:ins>
      <w:ins w:id="332" w:author="claudia fayad" w:date="2013-03-11T14:17:00Z">
        <w:r w:rsidR="00CD4C06">
          <w:rPr>
            <w:lang w:val="es-MX"/>
          </w:rPr>
          <w:t xml:space="preserve">. </w:t>
        </w:r>
      </w:ins>
      <w:ins w:id="333" w:author="claudia fayad" w:date="2013-03-11T14:11:00Z">
        <w:r>
          <w:rPr>
            <w:lang w:val="es-MX"/>
          </w:rPr>
          <w:t xml:space="preserve"> ______, </w:t>
        </w:r>
        <w:r w:rsidRPr="00EF44F7">
          <w:rPr>
            <w:lang w:val="es-MX"/>
          </w:rPr>
          <w:t>para</w:t>
        </w:r>
        <w:r>
          <w:rPr>
            <w:lang w:val="es-MX"/>
          </w:rPr>
          <w:t xml:space="preserve"> su evaluación </w:t>
        </w:r>
        <w:proofErr w:type="spellStart"/>
        <w:r>
          <w:rPr>
            <w:lang w:val="es-MX"/>
          </w:rPr>
          <w:t>sumativa</w:t>
        </w:r>
        <w:proofErr w:type="spellEnd"/>
        <w:r>
          <w:rPr>
            <w:lang w:val="es-MX"/>
          </w:rPr>
          <w:t xml:space="preserve"> (Performance Assessment)</w:t>
        </w:r>
      </w:ins>
      <w:ins w:id="334" w:author="claudia fayad" w:date="2013-03-11T14:17:00Z">
        <w:r w:rsidR="00CD4C06">
          <w:rPr>
            <w:lang w:val="es-MX"/>
          </w:rPr>
          <w:t>,</w:t>
        </w:r>
      </w:ins>
      <w:ins w:id="335" w:author="claudia fayad" w:date="2013-03-11T14:11:00Z">
        <w:r w:rsidRPr="00DF1B6D">
          <w:rPr>
            <w:lang w:val="es-MX"/>
          </w:rPr>
          <w:t xml:space="preserve"> </w:t>
        </w:r>
        <w:r>
          <w:rPr>
            <w:lang w:val="es-MX"/>
          </w:rPr>
          <w:t xml:space="preserve">escogió </w:t>
        </w:r>
        <w:r w:rsidRPr="0001216B">
          <w:rPr>
            <w:lang w:val="es-MX"/>
          </w:rPr>
          <w:t>la</w:t>
        </w:r>
        <w:r>
          <w:rPr>
            <w:lang w:val="es-MX"/>
          </w:rPr>
          <w:t xml:space="preserve"> </w:t>
        </w:r>
        <w:r w:rsidRPr="0001216B">
          <w:rPr>
            <w:lang w:val="es-MX"/>
          </w:rPr>
          <w:t>elaboración</w:t>
        </w:r>
        <w:r>
          <w:rPr>
            <w:lang w:val="es-MX"/>
          </w:rPr>
          <w:t xml:space="preserve"> de______, en la cual </w:t>
        </w:r>
        <w:r w:rsidRPr="00DF1B6D">
          <w:rPr>
            <w:lang w:val="es-MX"/>
          </w:rPr>
          <w:t xml:space="preserve"> </w:t>
        </w:r>
        <w:r>
          <w:rPr>
            <w:lang w:val="es-MX"/>
          </w:rPr>
          <w:t>demostró la comprensión de algunos de los conceptos mencionados anteriormente.</w:t>
        </w:r>
        <w:r w:rsidRPr="001E4723">
          <w:rPr>
            <w:sz w:val="18"/>
            <w:szCs w:val="18"/>
            <w:lang w:val="es-CO"/>
          </w:rPr>
          <w:t xml:space="preserve"> </w:t>
        </w:r>
        <w:r>
          <w:rPr>
            <w:rFonts w:cs="Arial"/>
            <w:lang w:val="es-CO"/>
          </w:rPr>
          <w:t>Se mostró</w:t>
        </w:r>
        <w:r w:rsidRPr="001E4723">
          <w:rPr>
            <w:rFonts w:cs="Arial"/>
            <w:lang w:val="es-CO"/>
          </w:rPr>
          <w:t xml:space="preserve"> involucrada al  observar con atención y llevar  su reg</w:t>
        </w:r>
        <w:r>
          <w:rPr>
            <w:rFonts w:cs="Arial"/>
            <w:lang w:val="es-CO"/>
          </w:rPr>
          <w:t>istro en la salida pedagógica al Z</w:t>
        </w:r>
        <w:r w:rsidRPr="001E4723">
          <w:rPr>
            <w:rFonts w:cs="Arial"/>
            <w:lang w:val="es-CO"/>
          </w:rPr>
          <w:t>oológico. Evidenció con sus aportes la comprensión de</w:t>
        </w:r>
        <w:r>
          <w:rPr>
            <w:rFonts w:cs="Arial"/>
            <w:lang w:val="es-CO"/>
          </w:rPr>
          <w:t xml:space="preserve"> la mayoría de </w:t>
        </w:r>
        <w:r w:rsidRPr="001E4723">
          <w:rPr>
            <w:rFonts w:cs="Arial"/>
            <w:lang w:val="es-CO"/>
          </w:rPr>
          <w:t xml:space="preserve"> los aprendizajes perdura</w:t>
        </w:r>
        <w:r>
          <w:rPr>
            <w:rFonts w:cs="Arial"/>
            <w:lang w:val="es-CO"/>
          </w:rPr>
          <w:t>bles  planteados en la unidad</w:t>
        </w:r>
        <w:r w:rsidRPr="001E4723">
          <w:rPr>
            <w:rFonts w:cs="Arial"/>
            <w:lang w:val="es-CO"/>
          </w:rPr>
          <w:t>.</w:t>
        </w:r>
        <w:r>
          <w:rPr>
            <w:lang w:val="es-MX"/>
          </w:rPr>
          <w:t xml:space="preserve"> Const</w:t>
        </w:r>
        <w:r w:rsidR="00CD4C06">
          <w:rPr>
            <w:lang w:val="es-MX"/>
          </w:rPr>
          <w:t>ruyó sus propios significados</w:t>
        </w:r>
      </w:ins>
      <w:ins w:id="336" w:author="claudia fayad" w:date="2013-03-11T14:18:00Z">
        <w:r w:rsidR="00CD4C06">
          <w:rPr>
            <w:lang w:val="es-MX"/>
          </w:rPr>
          <w:t>,</w:t>
        </w:r>
      </w:ins>
      <w:ins w:id="337" w:author="claudia fayad" w:date="2013-03-11T14:11:00Z">
        <w:r w:rsidR="00CD4C06">
          <w:rPr>
            <w:lang w:val="es-MX"/>
          </w:rPr>
          <w:t xml:space="preserve"> </w:t>
        </w:r>
        <w:r>
          <w:rPr>
            <w:lang w:val="es-MX"/>
          </w:rPr>
          <w:t xml:space="preserve">al ser parte activa en la preparación de su presentación. En ocasiones,  logró establecer relaciones en lo que sabía anteriormente y lo que fue  adquiriendo.  </w:t>
        </w:r>
      </w:ins>
    </w:p>
    <w:p w14:paraId="3D8F6AFE" w14:textId="5E8C7DDA" w:rsidR="001C204C" w:rsidRDefault="001C204C" w:rsidP="001C204C">
      <w:pPr>
        <w:jc w:val="both"/>
        <w:rPr>
          <w:ins w:id="338" w:author="claudia fayad" w:date="2013-03-11T14:11:00Z"/>
          <w:lang w:val="es-MX"/>
        </w:rPr>
      </w:pPr>
      <w:ins w:id="339" w:author="claudia fayad" w:date="2013-03-11T14:11:00Z">
        <w:r>
          <w:rPr>
            <w:lang w:val="es-MX"/>
          </w:rPr>
          <w:t>Igualmente</w:t>
        </w:r>
      </w:ins>
      <w:ins w:id="340" w:author="claudia fayad" w:date="2013-03-11T14:18:00Z">
        <w:r w:rsidR="00CD4C06">
          <w:rPr>
            <w:lang w:val="es-MX"/>
          </w:rPr>
          <w:t>,</w:t>
        </w:r>
      </w:ins>
      <w:ins w:id="341" w:author="claudia fayad" w:date="2013-03-11T14:11:00Z">
        <w:r>
          <w:rPr>
            <w:lang w:val="es-MX"/>
          </w:rPr>
          <w:t xml:space="preserve"> en el tema transdisciplinario “Como nos </w:t>
        </w:r>
        <w:commentRangeStart w:id="342"/>
        <w:proofErr w:type="spellStart"/>
        <w:r>
          <w:rPr>
            <w:lang w:val="es-MX"/>
          </w:rPr>
          <w:t>organisamos</w:t>
        </w:r>
      </w:ins>
      <w:commentRangeEnd w:id="342"/>
      <w:proofErr w:type="spellEnd"/>
      <w:ins w:id="343" w:author="claudia fayad" w:date="2013-03-11T14:18:00Z">
        <w:r w:rsidR="00CD4C06">
          <w:rPr>
            <w:rStyle w:val="CommentReference"/>
          </w:rPr>
          <w:commentReference w:id="342"/>
        </w:r>
      </w:ins>
      <w:ins w:id="344" w:author="claudia fayad" w:date="2013-03-11T14:11:00Z">
        <w:r>
          <w:rPr>
            <w:lang w:val="es-MX"/>
          </w:rPr>
          <w:t xml:space="preserve">” (How We Organise </w:t>
        </w:r>
        <w:proofErr w:type="spellStart"/>
        <w:r>
          <w:rPr>
            <w:lang w:val="es-MX"/>
          </w:rPr>
          <w:t>Ourselves</w:t>
        </w:r>
        <w:proofErr w:type="spellEnd"/>
        <w:r>
          <w:rPr>
            <w:lang w:val="es-MX"/>
          </w:rPr>
          <w:t xml:space="preserve">) se trabajaron los conceptos </w:t>
        </w:r>
        <w:r w:rsidR="00CD4C06">
          <w:rPr>
            <w:lang w:val="es-MX"/>
          </w:rPr>
          <w:t>de trabajo en equipo (Team Work), rol  (Role), meta  (</w:t>
        </w:r>
        <w:proofErr w:type="spellStart"/>
        <w:r w:rsidR="00CD4C06">
          <w:rPr>
            <w:lang w:val="es-MX"/>
          </w:rPr>
          <w:t>Goal</w:t>
        </w:r>
        <w:proofErr w:type="spellEnd"/>
        <w:r>
          <w:rPr>
            <w:lang w:val="es-MX"/>
          </w:rPr>
          <w:t>) contribución indivi</w:t>
        </w:r>
        <w:r w:rsidR="00CD4C06">
          <w:rPr>
            <w:lang w:val="es-MX"/>
          </w:rPr>
          <w:t xml:space="preserve">dual  (Individual </w:t>
        </w:r>
        <w:proofErr w:type="spellStart"/>
        <w:r w:rsidR="00CD4C06">
          <w:rPr>
            <w:lang w:val="es-MX"/>
          </w:rPr>
          <w:t>Contribution</w:t>
        </w:r>
        <w:proofErr w:type="spellEnd"/>
        <w:r w:rsidR="00CD4C06">
          <w:rPr>
            <w:lang w:val="es-MX"/>
          </w:rPr>
          <w:t>)</w:t>
        </w:r>
      </w:ins>
      <w:ins w:id="345" w:author="claudia fayad" w:date="2013-03-11T14:18:00Z">
        <w:r w:rsidR="00CD4C06">
          <w:rPr>
            <w:lang w:val="es-MX"/>
          </w:rPr>
          <w:t xml:space="preserve">. </w:t>
        </w:r>
      </w:ins>
      <w:ins w:id="346" w:author="claudia fayad" w:date="2013-03-11T14:11:00Z">
        <w:r>
          <w:rPr>
            <w:lang w:val="es-MX"/>
          </w:rPr>
          <w:t xml:space="preserve"> _______dio algunos ejemplos de comprensión de cómo las personas se organizan para lograr una meta en común</w:t>
        </w:r>
      </w:ins>
      <w:ins w:id="347" w:author="claudia fayad" w:date="2013-03-11T14:18:00Z">
        <w:r w:rsidR="00CD4C06">
          <w:rPr>
            <w:lang w:val="es-MX"/>
          </w:rPr>
          <w:t>,</w:t>
        </w:r>
      </w:ins>
      <w:ins w:id="348" w:author="claudia fayad" w:date="2013-03-11T14:11:00Z">
        <w:r w:rsidR="00CD4C06">
          <w:rPr>
            <w:lang w:val="es-MX"/>
          </w:rPr>
          <w:t xml:space="preserve"> y</w:t>
        </w:r>
        <w:r>
          <w:rPr>
            <w:lang w:val="es-MX"/>
          </w:rPr>
          <w:t xml:space="preserve"> la importancia de cumplir con </w:t>
        </w:r>
        <w:r w:rsidR="00CD4C06">
          <w:rPr>
            <w:lang w:val="es-MX"/>
          </w:rPr>
          <w:t>responsabilidad su rol. ______</w:t>
        </w:r>
        <w:r>
          <w:rPr>
            <w:lang w:val="es-MX"/>
          </w:rPr>
          <w:t xml:space="preserve"> logró hacer algunas conexiones en su proceso de aprendizaje y ampliar su capacidad de pensamiento crítico</w:t>
        </w:r>
      </w:ins>
      <w:ins w:id="349" w:author="claudia fayad" w:date="2013-03-11T14:19:00Z">
        <w:r w:rsidR="00CD4C06">
          <w:rPr>
            <w:lang w:val="es-MX"/>
          </w:rPr>
          <w:t>,</w:t>
        </w:r>
      </w:ins>
      <w:ins w:id="350" w:author="claudia fayad" w:date="2013-03-11T14:11:00Z">
        <w:r w:rsidR="00CD4C06">
          <w:rPr>
            <w:lang w:val="es-MX"/>
          </w:rPr>
          <w:t xml:space="preserve"> demostrándolo</w:t>
        </w:r>
        <w:r>
          <w:rPr>
            <w:lang w:val="es-MX"/>
          </w:rPr>
          <w:t xml:space="preserve"> a través sus diferentes intervenciones.</w:t>
        </w:r>
      </w:ins>
    </w:p>
    <w:p w14:paraId="420878C7" w14:textId="77777777" w:rsidR="001C204C" w:rsidRDefault="001C204C" w:rsidP="001C204C">
      <w:pPr>
        <w:jc w:val="both"/>
        <w:rPr>
          <w:ins w:id="351" w:author="claudia fayad" w:date="2013-03-11T14:11:00Z"/>
          <w:lang w:val="es-MX"/>
        </w:rPr>
      </w:pPr>
      <w:ins w:id="352" w:author="claudia fayad" w:date="2013-03-11T14:11:00Z">
        <w:r>
          <w:rPr>
            <w:lang w:val="es-MX"/>
          </w:rPr>
          <w:t>Bajo</w:t>
        </w:r>
      </w:ins>
    </w:p>
    <w:p w14:paraId="5A0E305A" w14:textId="5BCF6620" w:rsidR="001C204C" w:rsidRDefault="001C204C" w:rsidP="001C204C">
      <w:pPr>
        <w:jc w:val="both"/>
        <w:rPr>
          <w:ins w:id="353" w:author="claudia fayad" w:date="2013-03-11T14:11:00Z"/>
          <w:lang w:val="es-MX"/>
        </w:rPr>
      </w:pPr>
      <w:ins w:id="354" w:author="claudia fayad" w:date="2013-03-11T14:11:00Z">
        <w:r>
          <w:rPr>
            <w:lang w:val="es-MX"/>
          </w:rPr>
          <w:t xml:space="preserve">Durante este segundo periodo se trabajaron los conceptos de </w:t>
        </w:r>
        <w:proofErr w:type="spellStart"/>
        <w:r>
          <w:rPr>
            <w:lang w:val="es-MX"/>
          </w:rPr>
          <w:t>adaptaci</w:t>
        </w:r>
        <w:proofErr w:type="spellEnd"/>
        <w:r w:rsidR="00403FB1">
          <w:rPr>
            <w:lang w:val="es-CO"/>
          </w:rPr>
          <w:t>ón</w:t>
        </w:r>
        <w:r w:rsidR="00403FB1">
          <w:rPr>
            <w:lang w:val="es-MX"/>
          </w:rPr>
          <w:t xml:space="preserve"> (</w:t>
        </w:r>
        <w:proofErr w:type="spellStart"/>
        <w:r w:rsidR="00403FB1">
          <w:rPr>
            <w:lang w:val="es-MX"/>
          </w:rPr>
          <w:t>Adaptation</w:t>
        </w:r>
        <w:proofErr w:type="spellEnd"/>
        <w:r w:rsidR="00403FB1">
          <w:rPr>
            <w:lang w:val="es-MX"/>
          </w:rPr>
          <w:t>), preservación (</w:t>
        </w:r>
        <w:proofErr w:type="spellStart"/>
        <w:r w:rsidR="00403FB1">
          <w:rPr>
            <w:lang w:val="es-MX"/>
          </w:rPr>
          <w:t>Preservation</w:t>
        </w:r>
        <w:proofErr w:type="spellEnd"/>
        <w:r w:rsidR="00403FB1">
          <w:rPr>
            <w:lang w:val="es-MX"/>
          </w:rPr>
          <w:t xml:space="preserve">) y hábitat </w:t>
        </w:r>
        <w:r>
          <w:rPr>
            <w:lang w:val="es-MX"/>
          </w:rPr>
          <w:t>(</w:t>
        </w:r>
        <w:proofErr w:type="spellStart"/>
        <w:r>
          <w:rPr>
            <w:lang w:val="es-MX"/>
          </w:rPr>
          <w:t>Habitat</w:t>
        </w:r>
        <w:proofErr w:type="spellEnd"/>
        <w:r>
          <w:rPr>
            <w:lang w:val="es-MX"/>
          </w:rPr>
          <w:t>)</w:t>
        </w:r>
        <w:r w:rsidRPr="00CD7755">
          <w:rPr>
            <w:lang w:val="es-MX"/>
          </w:rPr>
          <w:t xml:space="preserve"> </w:t>
        </w:r>
        <w:r>
          <w:rPr>
            <w:lang w:val="es-MX"/>
          </w:rPr>
          <w:t>y supervivencia (</w:t>
        </w:r>
        <w:proofErr w:type="spellStart"/>
        <w:r>
          <w:rPr>
            <w:lang w:val="es-MX"/>
          </w:rPr>
          <w:t>Survival</w:t>
        </w:r>
        <w:proofErr w:type="spellEnd"/>
        <w:r>
          <w:rPr>
            <w:lang w:val="es-MX"/>
          </w:rPr>
          <w:t xml:space="preserve">) bajo el tema transdisciplinario “Cómo funciona el mundo”  (How the </w:t>
        </w:r>
        <w:proofErr w:type="spellStart"/>
        <w:r>
          <w:rPr>
            <w:lang w:val="es-MX"/>
          </w:rPr>
          <w:t>World</w:t>
        </w:r>
        <w:proofErr w:type="spellEnd"/>
        <w:r>
          <w:rPr>
            <w:lang w:val="es-MX"/>
          </w:rPr>
          <w:t xml:space="preserve"> Works)</w:t>
        </w:r>
      </w:ins>
      <w:ins w:id="355" w:author="claudia fayad" w:date="2013-03-11T14:20:00Z">
        <w:r w:rsidR="00403FB1">
          <w:rPr>
            <w:lang w:val="es-MX"/>
          </w:rPr>
          <w:t xml:space="preserve">. </w:t>
        </w:r>
      </w:ins>
      <w:ins w:id="356" w:author="claudia fayad" w:date="2013-03-11T14:11:00Z">
        <w:r>
          <w:rPr>
            <w:lang w:val="es-MX"/>
          </w:rPr>
          <w:t xml:space="preserve"> ______, </w:t>
        </w:r>
        <w:r w:rsidRPr="00EF44F7">
          <w:rPr>
            <w:lang w:val="es-MX"/>
          </w:rPr>
          <w:t>para</w:t>
        </w:r>
        <w:r>
          <w:rPr>
            <w:lang w:val="es-MX"/>
          </w:rPr>
          <w:t xml:space="preserve"> su evaluación </w:t>
        </w:r>
        <w:proofErr w:type="spellStart"/>
        <w:r>
          <w:rPr>
            <w:lang w:val="es-MX"/>
          </w:rPr>
          <w:t>sumativa</w:t>
        </w:r>
        <w:proofErr w:type="spellEnd"/>
        <w:r>
          <w:rPr>
            <w:lang w:val="es-MX"/>
          </w:rPr>
          <w:t xml:space="preserve"> (Performance Assessment)</w:t>
        </w:r>
        <w:r w:rsidRPr="00DF1B6D">
          <w:rPr>
            <w:lang w:val="es-MX"/>
          </w:rPr>
          <w:t xml:space="preserve"> </w:t>
        </w:r>
        <w:r>
          <w:rPr>
            <w:lang w:val="es-MX"/>
          </w:rPr>
          <w:t xml:space="preserve">escogió </w:t>
        </w:r>
        <w:r w:rsidRPr="0001216B">
          <w:rPr>
            <w:lang w:val="es-MX"/>
          </w:rPr>
          <w:t>la</w:t>
        </w:r>
        <w:r>
          <w:rPr>
            <w:lang w:val="es-MX"/>
          </w:rPr>
          <w:t xml:space="preserve"> </w:t>
        </w:r>
        <w:r w:rsidRPr="0001216B">
          <w:rPr>
            <w:lang w:val="es-MX"/>
          </w:rPr>
          <w:t>elaboración</w:t>
        </w:r>
        <w:r w:rsidR="00403FB1">
          <w:rPr>
            <w:lang w:val="es-MX"/>
          </w:rPr>
          <w:t xml:space="preserve"> de______</w:t>
        </w:r>
      </w:ins>
      <w:ins w:id="357" w:author="claudia fayad" w:date="2013-03-11T14:20:00Z">
        <w:r w:rsidR="00403FB1">
          <w:rPr>
            <w:lang w:val="es-MX"/>
          </w:rPr>
          <w:t>. S</w:t>
        </w:r>
      </w:ins>
      <w:ins w:id="358" w:author="claudia fayad" w:date="2013-03-11T14:11:00Z">
        <w:r>
          <w:rPr>
            <w:lang w:val="es-MX"/>
          </w:rPr>
          <w:t>in embargo, se le dif</w:t>
        </w:r>
        <w:r w:rsidR="00403FB1">
          <w:rPr>
            <w:lang w:val="es-MX"/>
          </w:rPr>
          <w:t>icultó demostrar la comprensión</w:t>
        </w:r>
        <w:r>
          <w:rPr>
            <w:lang w:val="es-MX"/>
          </w:rPr>
          <w:t xml:space="preserve"> de los conceptos mencionados anteriormente.</w:t>
        </w:r>
        <w:r w:rsidRPr="001E4723">
          <w:rPr>
            <w:sz w:val="18"/>
            <w:szCs w:val="18"/>
            <w:lang w:val="es-CO"/>
          </w:rPr>
          <w:t xml:space="preserve"> </w:t>
        </w:r>
        <w:r>
          <w:rPr>
            <w:rFonts w:cs="Arial"/>
            <w:lang w:val="es-CO"/>
          </w:rPr>
          <w:t>No se mostró involucrad</w:t>
        </w:r>
      </w:ins>
      <w:ins w:id="359" w:author="claudia fayad" w:date="2013-03-11T14:20:00Z">
        <w:r w:rsidR="00403FB1">
          <w:rPr>
            <w:rFonts w:cs="Arial"/>
            <w:lang w:val="es-CO"/>
          </w:rPr>
          <w:t>o/</w:t>
        </w:r>
      </w:ins>
      <w:ins w:id="360" w:author="claudia fayad" w:date="2013-03-11T14:11:00Z">
        <w:r>
          <w:rPr>
            <w:rFonts w:cs="Arial"/>
            <w:lang w:val="es-CO"/>
          </w:rPr>
          <w:t>a en las diferentes salidas pedagógicas</w:t>
        </w:r>
        <w:r w:rsidRPr="001E4723">
          <w:rPr>
            <w:rFonts w:cs="Arial"/>
            <w:lang w:val="es-CO"/>
          </w:rPr>
          <w:t xml:space="preserve">. </w:t>
        </w:r>
        <w:r>
          <w:rPr>
            <w:rFonts w:cs="Arial"/>
            <w:lang w:val="es-CO"/>
          </w:rPr>
          <w:t>No logró evidenciar</w:t>
        </w:r>
        <w:r w:rsidRPr="001E4723">
          <w:rPr>
            <w:rFonts w:cs="Arial"/>
            <w:lang w:val="es-CO"/>
          </w:rPr>
          <w:t xml:space="preserve"> con sus aportes la comprensión de</w:t>
        </w:r>
        <w:r>
          <w:rPr>
            <w:rFonts w:cs="Arial"/>
            <w:lang w:val="es-CO"/>
          </w:rPr>
          <w:t xml:space="preserve"> la mayoría de </w:t>
        </w:r>
        <w:r w:rsidRPr="001E4723">
          <w:rPr>
            <w:rFonts w:cs="Arial"/>
            <w:lang w:val="es-CO"/>
          </w:rPr>
          <w:t xml:space="preserve"> los aprendizajes perdura</w:t>
        </w:r>
        <w:r w:rsidR="00403FB1">
          <w:rPr>
            <w:rFonts w:cs="Arial"/>
            <w:lang w:val="es-CO"/>
          </w:rPr>
          <w:t>bles</w:t>
        </w:r>
        <w:r>
          <w:rPr>
            <w:rFonts w:cs="Arial"/>
            <w:lang w:val="es-CO"/>
          </w:rPr>
          <w:t xml:space="preserve"> planteados en la unidad</w:t>
        </w:r>
        <w:r w:rsidRPr="001E4723">
          <w:rPr>
            <w:rFonts w:cs="Arial"/>
            <w:lang w:val="es-CO"/>
          </w:rPr>
          <w:t>.</w:t>
        </w:r>
        <w:r>
          <w:rPr>
            <w:lang w:val="es-MX"/>
          </w:rPr>
          <w:t xml:space="preserve"> Se le dificultó con</w:t>
        </w:r>
        <w:r w:rsidR="00403FB1">
          <w:rPr>
            <w:lang w:val="es-MX"/>
          </w:rPr>
          <w:t>struir sus propios significados</w:t>
        </w:r>
      </w:ins>
      <w:ins w:id="361" w:author="claudia fayad" w:date="2013-03-11T14:21:00Z">
        <w:r w:rsidR="00403FB1">
          <w:rPr>
            <w:lang w:val="es-MX"/>
          </w:rPr>
          <w:t>,</w:t>
        </w:r>
      </w:ins>
      <w:ins w:id="362" w:author="claudia fayad" w:date="2013-03-11T14:11:00Z">
        <w:r>
          <w:rPr>
            <w:lang w:val="es-MX"/>
          </w:rPr>
          <w:t xml:space="preserve"> pues no fue parte activa en la preparación de su presentación. No  logró establecer relaciones en lo que sabía anteriormente y lo que fue  adquiriendo.  </w:t>
        </w:r>
      </w:ins>
    </w:p>
    <w:p w14:paraId="6D61C02A" w14:textId="4C2EB0D2" w:rsidR="001C204C" w:rsidRDefault="001C204C" w:rsidP="001C204C">
      <w:pPr>
        <w:jc w:val="both"/>
        <w:rPr>
          <w:ins w:id="363" w:author="claudia fayad" w:date="2013-03-11T14:11:00Z"/>
          <w:lang w:val="es-MX"/>
        </w:rPr>
      </w:pPr>
      <w:ins w:id="364" w:author="claudia fayad" w:date="2013-03-11T14:11:00Z">
        <w:r>
          <w:rPr>
            <w:lang w:val="es-MX"/>
          </w:rPr>
          <w:t xml:space="preserve">Igualmente en el tema transdisciplinario “Como nos </w:t>
        </w:r>
        <w:commentRangeStart w:id="365"/>
        <w:proofErr w:type="spellStart"/>
        <w:r>
          <w:rPr>
            <w:lang w:val="es-MX"/>
          </w:rPr>
          <w:t>organisamos</w:t>
        </w:r>
      </w:ins>
      <w:commentRangeEnd w:id="365"/>
      <w:proofErr w:type="spellEnd"/>
      <w:ins w:id="366" w:author="claudia fayad" w:date="2013-03-11T14:21:00Z">
        <w:r w:rsidR="00403FB1">
          <w:rPr>
            <w:rStyle w:val="CommentReference"/>
          </w:rPr>
          <w:commentReference w:id="365"/>
        </w:r>
      </w:ins>
      <w:ins w:id="367" w:author="claudia fayad" w:date="2013-03-11T14:11:00Z">
        <w:r>
          <w:rPr>
            <w:lang w:val="es-MX"/>
          </w:rPr>
          <w:t xml:space="preserve">” (How We Organise </w:t>
        </w:r>
        <w:proofErr w:type="spellStart"/>
        <w:r>
          <w:rPr>
            <w:lang w:val="es-MX"/>
          </w:rPr>
          <w:t>Ourselves</w:t>
        </w:r>
        <w:proofErr w:type="spellEnd"/>
        <w:r>
          <w:rPr>
            <w:lang w:val="es-MX"/>
          </w:rPr>
          <w:t xml:space="preserve">) se trabajaron los conceptos </w:t>
        </w:r>
        <w:r w:rsidR="00403FB1">
          <w:rPr>
            <w:lang w:val="es-MX"/>
          </w:rPr>
          <w:t>de trabajo en equipo (Team Work), rol  (Role), meta  (</w:t>
        </w:r>
        <w:proofErr w:type="spellStart"/>
        <w:r w:rsidR="00403FB1">
          <w:rPr>
            <w:lang w:val="es-MX"/>
          </w:rPr>
          <w:t>Goal</w:t>
        </w:r>
        <w:proofErr w:type="spellEnd"/>
        <w:r>
          <w:rPr>
            <w:lang w:val="es-MX"/>
          </w:rPr>
          <w:t>) contribu</w:t>
        </w:r>
        <w:r w:rsidR="00403FB1">
          <w:rPr>
            <w:lang w:val="es-MX"/>
          </w:rPr>
          <w:t xml:space="preserve">ción individual (Individual </w:t>
        </w:r>
        <w:proofErr w:type="spellStart"/>
        <w:r w:rsidR="00403FB1">
          <w:rPr>
            <w:lang w:val="es-MX"/>
          </w:rPr>
          <w:t>Contribution</w:t>
        </w:r>
        <w:proofErr w:type="spellEnd"/>
        <w:r w:rsidR="00403FB1">
          <w:rPr>
            <w:lang w:val="es-MX"/>
          </w:rPr>
          <w:t>)</w:t>
        </w:r>
      </w:ins>
      <w:ins w:id="368" w:author="claudia fayad" w:date="2013-03-11T14:21:00Z">
        <w:r w:rsidR="00403FB1">
          <w:rPr>
            <w:lang w:val="es-MX"/>
          </w:rPr>
          <w:t>.</w:t>
        </w:r>
      </w:ins>
      <w:ins w:id="369" w:author="claudia fayad" w:date="2013-03-11T14:11:00Z">
        <w:r>
          <w:rPr>
            <w:lang w:val="es-MX"/>
          </w:rPr>
          <w:t xml:space="preserve"> _______ no logró dar ejemplos de comprensión de cómo las personas se organizan </w:t>
        </w:r>
        <w:r w:rsidR="00403FB1">
          <w:rPr>
            <w:lang w:val="es-MX"/>
          </w:rPr>
          <w:t>para lograr una meta en común y</w:t>
        </w:r>
        <w:r>
          <w:rPr>
            <w:lang w:val="es-MX"/>
          </w:rPr>
          <w:t xml:space="preserve"> la importancia de cumplir con</w:t>
        </w:r>
        <w:r w:rsidR="00403FB1">
          <w:rPr>
            <w:lang w:val="es-MX"/>
          </w:rPr>
          <w:t xml:space="preserve"> responsabilidad su rol. ______</w:t>
        </w:r>
        <w:r>
          <w:rPr>
            <w:lang w:val="es-MX"/>
          </w:rPr>
          <w:t xml:space="preserve"> no  logró hacer conexiones en su proceso de aprendizaje</w:t>
        </w:r>
      </w:ins>
      <w:ins w:id="370" w:author="claudia fayad" w:date="2013-03-11T14:22:00Z">
        <w:r w:rsidR="00403FB1">
          <w:rPr>
            <w:lang w:val="es-MX"/>
          </w:rPr>
          <w:t>,</w:t>
        </w:r>
      </w:ins>
      <w:bookmarkStart w:id="371" w:name="_GoBack"/>
      <w:bookmarkEnd w:id="371"/>
      <w:ins w:id="372" w:author="claudia fayad" w:date="2013-03-11T14:11:00Z">
        <w:r>
          <w:rPr>
            <w:lang w:val="es-MX"/>
          </w:rPr>
          <w:t xml:space="preserve"> y ni ampliar su capacidad de pensamiento crítico.</w:t>
        </w:r>
      </w:ins>
    </w:p>
    <w:p w14:paraId="2501BC8A" w14:textId="77777777" w:rsidR="001C204C" w:rsidRPr="001C204C" w:rsidRDefault="001C204C" w:rsidP="001028F0">
      <w:pPr>
        <w:rPr>
          <w:lang w:val="es-MX"/>
          <w:rPrChange w:id="373" w:author="claudia fayad" w:date="2013-03-11T14:11:00Z">
            <w:rPr>
              <w:lang w:val="es-ES"/>
            </w:rPr>
          </w:rPrChange>
        </w:rPr>
      </w:pPr>
    </w:p>
    <w:sectPr w:rsidR="001C204C" w:rsidRPr="001C20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87" w:author="claudia fayad" w:date="2013-03-11T14:22:00Z" w:initials="cf">
    <w:p w14:paraId="2261C7A7" w14:textId="055850CB" w:rsidR="001C204C" w:rsidRPr="001C204C" w:rsidRDefault="001C204C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 w:rsidRPr="001C204C">
        <w:rPr>
          <w:lang w:val="es-CO"/>
        </w:rPr>
        <w:t>¡Ojo a la ortografía, chicos!</w:t>
      </w:r>
    </w:p>
  </w:comment>
  <w:comment w:id="315" w:author="claudia fayad" w:date="2013-03-11T14:22:00Z" w:initials="cf">
    <w:p w14:paraId="7EEFF80E" w14:textId="5BBC6670" w:rsidR="006F7093" w:rsidRDefault="006F7093">
      <w:pPr>
        <w:pStyle w:val="CommentText"/>
      </w:pPr>
      <w:r>
        <w:rPr>
          <w:rStyle w:val="CommentReference"/>
        </w:rPr>
        <w:annotationRef/>
      </w:r>
      <w:proofErr w:type="spellStart"/>
      <w:r>
        <w:t>OJO</w:t>
      </w:r>
      <w:proofErr w:type="spellEnd"/>
      <w:r>
        <w:t xml:space="preserve"> CON LA </w:t>
      </w:r>
      <w:proofErr w:type="spellStart"/>
      <w:r>
        <w:t>ORTOGRAFÍA</w:t>
      </w:r>
      <w:proofErr w:type="spellEnd"/>
      <w:r>
        <w:t>.</w:t>
      </w:r>
    </w:p>
  </w:comment>
  <w:comment w:id="342" w:author="claudia fayad" w:date="2013-03-11T14:22:00Z" w:initials="cf">
    <w:p w14:paraId="6B9F4A7B" w14:textId="711C0544" w:rsidR="00CD4C06" w:rsidRDefault="00CD4C06">
      <w:pPr>
        <w:pStyle w:val="CommentText"/>
      </w:pPr>
      <w:r>
        <w:rPr>
          <w:rStyle w:val="CommentReference"/>
        </w:rPr>
        <w:annotationRef/>
      </w:r>
      <w:r>
        <w:t>¡</w:t>
      </w:r>
      <w:proofErr w:type="spellStart"/>
      <w:r>
        <w:t>OJO</w:t>
      </w:r>
      <w:proofErr w:type="spellEnd"/>
      <w:r>
        <w:t>!</w:t>
      </w:r>
    </w:p>
  </w:comment>
  <w:comment w:id="365" w:author="claudia fayad" w:date="2013-03-11T14:22:00Z" w:initials="cf">
    <w:p w14:paraId="3E8DCEAA" w14:textId="6DAA16CB" w:rsidR="00403FB1" w:rsidRDefault="00403FB1">
      <w:pPr>
        <w:pStyle w:val="CommentText"/>
      </w:pPr>
      <w:r>
        <w:rPr>
          <w:rStyle w:val="CommentReference"/>
        </w:rPr>
        <w:annotationRef/>
      </w:r>
      <w:proofErr w:type="spellStart"/>
      <w:r>
        <w:t>OJO</w:t>
      </w:r>
      <w:proofErr w:type="spellEnd"/>
      <w:r>
        <w:t>…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F0"/>
    <w:rsid w:val="000635A3"/>
    <w:rsid w:val="001028F0"/>
    <w:rsid w:val="0016719D"/>
    <w:rsid w:val="001C204C"/>
    <w:rsid w:val="003D280D"/>
    <w:rsid w:val="00403FB1"/>
    <w:rsid w:val="00535BEB"/>
    <w:rsid w:val="00617BC0"/>
    <w:rsid w:val="006F7093"/>
    <w:rsid w:val="007A373D"/>
    <w:rsid w:val="00B37DFE"/>
    <w:rsid w:val="00B572E9"/>
    <w:rsid w:val="00BF536E"/>
    <w:rsid w:val="00CD4C06"/>
    <w:rsid w:val="00E20281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BE2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C2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0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C2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1582</Words>
  <Characters>9019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claudia fayad</cp:lastModifiedBy>
  <cp:revision>7</cp:revision>
  <dcterms:created xsi:type="dcterms:W3CDTF">2013-03-11T18:52:00Z</dcterms:created>
  <dcterms:modified xsi:type="dcterms:W3CDTF">2013-03-11T19:23:00Z</dcterms:modified>
</cp:coreProperties>
</file>